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A0545" w14:textId="77777777" w:rsidR="00EE4420" w:rsidRPr="00EE4420" w:rsidRDefault="00EE4420" w:rsidP="00EE4420">
      <w:pPr>
        <w:spacing w:before="200" w:after="200" w:line="240" w:lineRule="auto"/>
        <w:jc w:val="center"/>
        <w:rPr>
          <w:rFonts w:ascii="Questa-Regular" w:eastAsia="Times New Roman" w:hAnsi="Questa-Regular" w:cs="Times New Roman"/>
          <w:color w:val="212529"/>
          <w:sz w:val="37"/>
          <w:szCs w:val="37"/>
          <w:lang w:eastAsia="da-DK"/>
        </w:rPr>
      </w:pPr>
      <w:bookmarkStart w:id="0" w:name="_GoBack"/>
      <w:bookmarkEnd w:id="0"/>
      <w:r w:rsidRPr="00EE4420">
        <w:rPr>
          <w:rFonts w:ascii="Questa-Regular" w:eastAsia="Times New Roman" w:hAnsi="Questa-Regular" w:cs="Times New Roman"/>
          <w:color w:val="212529"/>
          <w:sz w:val="37"/>
          <w:szCs w:val="37"/>
          <w:lang w:eastAsia="da-DK"/>
        </w:rPr>
        <w:t xml:space="preserve">Bekendtgørelse om tilskud </w:t>
      </w:r>
      <w:del w:id="1" w:author="Simon Mark Jacobsen" w:date="2025-07-03T13:31:00Z">
        <w:r w:rsidRPr="00EE4420" w:rsidDel="0012360B">
          <w:rPr>
            <w:rFonts w:ascii="Questa-Regular" w:eastAsia="Times New Roman" w:hAnsi="Questa-Regular" w:cs="Times New Roman"/>
            <w:color w:val="212529"/>
            <w:sz w:val="37"/>
            <w:szCs w:val="37"/>
            <w:lang w:eastAsia="da-DK"/>
          </w:rPr>
          <w:delText xml:space="preserve">til sløjfning af ubenyttede brønde og boringer og </w:delText>
        </w:r>
      </w:del>
      <w:r w:rsidRPr="00EE4420">
        <w:rPr>
          <w:rFonts w:ascii="Questa-Regular" w:eastAsia="Times New Roman" w:hAnsi="Questa-Regular" w:cs="Times New Roman"/>
          <w:color w:val="212529"/>
          <w:sz w:val="37"/>
          <w:szCs w:val="37"/>
          <w:lang w:eastAsia="da-DK"/>
        </w:rPr>
        <w:t>til beskyttelsesforanstaltninger til sikring af drikkevand</w:t>
      </w:r>
    </w:p>
    <w:p w14:paraId="1DA8D939"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I medfør af tekstanmærkning nr. 106, stk. 1, 4, 6 og 9, ad 23.22.14 til § 23 på finansloven for finansåret 202</w:t>
      </w:r>
      <w:ins w:id="2" w:author="Simon Mark Jacobsen" w:date="2025-07-03T12:11:00Z">
        <w:r>
          <w:rPr>
            <w:rFonts w:ascii="Questa-Regular" w:eastAsia="Times New Roman" w:hAnsi="Questa-Regular" w:cs="Times New Roman"/>
            <w:color w:val="212529"/>
            <w:sz w:val="23"/>
            <w:szCs w:val="23"/>
            <w:lang w:eastAsia="da-DK"/>
          </w:rPr>
          <w:t>5</w:t>
        </w:r>
      </w:ins>
      <w:del w:id="3" w:author="Simon Mark Jacobsen" w:date="2025-07-03T12:11:00Z">
        <w:r w:rsidRPr="00EE4420" w:rsidDel="00EE4420">
          <w:rPr>
            <w:rFonts w:ascii="Questa-Regular" w:eastAsia="Times New Roman" w:hAnsi="Questa-Regular" w:cs="Times New Roman"/>
            <w:color w:val="212529"/>
            <w:sz w:val="23"/>
            <w:szCs w:val="23"/>
            <w:lang w:eastAsia="da-DK"/>
          </w:rPr>
          <w:delText>4</w:delText>
        </w:r>
      </w:del>
      <w:r w:rsidRPr="00EE4420">
        <w:rPr>
          <w:rFonts w:ascii="Questa-Regular" w:eastAsia="Times New Roman" w:hAnsi="Questa-Regular" w:cs="Times New Roman"/>
          <w:color w:val="212529"/>
          <w:sz w:val="23"/>
          <w:szCs w:val="23"/>
          <w:lang w:eastAsia="da-DK"/>
        </w:rPr>
        <w:t>, fastsættes:</w:t>
      </w:r>
    </w:p>
    <w:p w14:paraId="71A2192D" w14:textId="77777777" w:rsidR="00EE4420" w:rsidRPr="00EE4420" w:rsidRDefault="00EE4420" w:rsidP="00EE4420">
      <w:pPr>
        <w:spacing w:before="400" w:after="100" w:line="240" w:lineRule="auto"/>
        <w:jc w:val="center"/>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Kapitel 1</w:t>
      </w:r>
    </w:p>
    <w:p w14:paraId="72ACB966" w14:textId="77777777" w:rsidR="00EE4420" w:rsidRPr="00EE4420" w:rsidRDefault="00EE4420" w:rsidP="00EE4420">
      <w:pPr>
        <w:spacing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Anvendelsesområde og formål</w:t>
      </w:r>
    </w:p>
    <w:p w14:paraId="6751672D" w14:textId="77777777"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1.</w:t>
      </w:r>
      <w:r w:rsidRPr="00EE4420">
        <w:rPr>
          <w:rFonts w:ascii="Questa-Regular" w:eastAsia="Times New Roman" w:hAnsi="Questa-Regular" w:cs="Times New Roman"/>
          <w:color w:val="212529"/>
          <w:sz w:val="23"/>
          <w:szCs w:val="23"/>
          <w:lang w:eastAsia="da-DK"/>
        </w:rPr>
        <w:t> Bekendtgørelsen fastsætter regler om</w:t>
      </w:r>
      <w:del w:id="4" w:author="Simon Mark Jacobsen" w:date="2025-07-03T13:10:00Z">
        <w:r w:rsidRPr="00EE4420" w:rsidDel="00DA462C">
          <w:rPr>
            <w:rFonts w:ascii="Questa-Regular" w:eastAsia="Times New Roman" w:hAnsi="Questa-Regular" w:cs="Times New Roman"/>
            <w:color w:val="212529"/>
            <w:sz w:val="23"/>
            <w:szCs w:val="23"/>
            <w:lang w:eastAsia="da-DK"/>
          </w:rPr>
          <w:delText>:</w:delText>
        </w:r>
      </w:del>
    </w:p>
    <w:p w14:paraId="38F0238E"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del w:id="5" w:author="Simon Mark Jacobsen" w:date="2025-07-03T13:01:00Z">
        <w:r w:rsidRPr="00EE4420" w:rsidDel="00E10F5D">
          <w:rPr>
            <w:rFonts w:ascii="Questa-Regular" w:eastAsia="Times New Roman" w:hAnsi="Questa-Regular" w:cs="Times New Roman"/>
            <w:color w:val="212529"/>
            <w:sz w:val="23"/>
            <w:szCs w:val="23"/>
            <w:lang w:eastAsia="da-DK"/>
          </w:rPr>
          <w:delText>1) Tilskud til sløjfning af ubenyttede brønde og boringer til indvinding af grundvand, herunder til brønde og boringer, som ikke er sløjfet korrekt.</w:delText>
        </w:r>
      </w:del>
    </w:p>
    <w:p w14:paraId="6F90E23D" w14:textId="77777777" w:rsidR="00EE4420" w:rsidRPr="00EE4420" w:rsidRDefault="00E10F5D" w:rsidP="00EE4420">
      <w:pPr>
        <w:spacing w:after="0" w:line="240" w:lineRule="auto"/>
        <w:ind w:left="280"/>
        <w:rPr>
          <w:rFonts w:ascii="Questa-Regular" w:eastAsia="Times New Roman" w:hAnsi="Questa-Regular" w:cs="Times New Roman"/>
          <w:color w:val="212529"/>
          <w:sz w:val="23"/>
          <w:szCs w:val="23"/>
          <w:lang w:eastAsia="da-DK"/>
        </w:rPr>
      </w:pPr>
      <w:ins w:id="6" w:author="Simon Mark Jacobsen" w:date="2025-07-03T13:01:00Z">
        <w:r>
          <w:rPr>
            <w:rFonts w:ascii="Questa-Regular" w:eastAsia="Times New Roman" w:hAnsi="Questa-Regular" w:cs="Times New Roman"/>
            <w:color w:val="212529"/>
            <w:sz w:val="23"/>
            <w:szCs w:val="23"/>
            <w:lang w:eastAsia="da-DK"/>
          </w:rPr>
          <w:t>1</w:t>
        </w:r>
      </w:ins>
      <w:del w:id="7" w:author="Simon Mark Jacobsen" w:date="2025-07-03T13:01:00Z">
        <w:r w:rsidR="00EE4420" w:rsidRPr="00EE4420" w:rsidDel="00E10F5D">
          <w:rPr>
            <w:rFonts w:ascii="Questa-Regular" w:eastAsia="Times New Roman" w:hAnsi="Questa-Regular" w:cs="Times New Roman"/>
            <w:color w:val="212529"/>
            <w:sz w:val="23"/>
            <w:szCs w:val="23"/>
            <w:lang w:eastAsia="da-DK"/>
          </w:rPr>
          <w:delText>2</w:delText>
        </w:r>
      </w:del>
      <w:del w:id="8" w:author="Simon Mark Jacobsen" w:date="2025-07-03T13:10:00Z">
        <w:r w:rsidR="00EE4420" w:rsidRPr="00EE4420" w:rsidDel="00DA462C">
          <w:rPr>
            <w:rFonts w:ascii="Questa-Regular" w:eastAsia="Times New Roman" w:hAnsi="Questa-Regular" w:cs="Times New Roman"/>
            <w:color w:val="212529"/>
            <w:sz w:val="23"/>
            <w:szCs w:val="23"/>
            <w:lang w:eastAsia="da-DK"/>
          </w:rPr>
          <w:delText>) T</w:delText>
        </w:r>
      </w:del>
      <w:ins w:id="9" w:author="Simon Mark Jacobsen" w:date="2025-07-03T13:10:00Z">
        <w:r w:rsidR="00DA462C">
          <w:rPr>
            <w:rFonts w:ascii="Questa-Regular" w:eastAsia="Times New Roman" w:hAnsi="Questa-Regular" w:cs="Times New Roman"/>
            <w:color w:val="212529"/>
            <w:sz w:val="23"/>
            <w:szCs w:val="23"/>
            <w:lang w:eastAsia="da-DK"/>
          </w:rPr>
          <w:t xml:space="preserve"> t</w:t>
        </w:r>
      </w:ins>
      <w:r w:rsidR="00EE4420" w:rsidRPr="00EE4420">
        <w:rPr>
          <w:rFonts w:ascii="Questa-Regular" w:eastAsia="Times New Roman" w:hAnsi="Questa-Regular" w:cs="Times New Roman"/>
          <w:color w:val="212529"/>
          <w:sz w:val="23"/>
          <w:szCs w:val="23"/>
          <w:lang w:eastAsia="da-DK"/>
        </w:rPr>
        <w:t>ilskud til delvis dækning af udgifter til beskyttelsesforanstaltninger mod forurening af arealer med henblik på sikring af drikkevand eller fremtidigt drikkevand, som indvindes fra grundvand.</w:t>
      </w:r>
    </w:p>
    <w:p w14:paraId="24442E54" w14:textId="05A6A339"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2.</w:t>
      </w:r>
      <w:r w:rsidRPr="00EE4420">
        <w:rPr>
          <w:rFonts w:ascii="Questa-Regular" w:eastAsia="Times New Roman" w:hAnsi="Questa-Regular" w:cs="Times New Roman"/>
          <w:color w:val="212529"/>
          <w:sz w:val="23"/>
          <w:szCs w:val="23"/>
          <w:lang w:eastAsia="da-DK"/>
        </w:rPr>
        <w:t> Formålet med tilskud</w:t>
      </w:r>
      <w:ins w:id="10" w:author="Simon Mark Jacobsen" w:date="2025-07-03T13:54:00Z">
        <w:r w:rsidR="00920782">
          <w:rPr>
            <w:rFonts w:ascii="Questa-Regular" w:eastAsia="Times New Roman" w:hAnsi="Questa-Regular" w:cs="Times New Roman"/>
            <w:color w:val="212529"/>
            <w:sz w:val="23"/>
            <w:szCs w:val="23"/>
            <w:lang w:eastAsia="da-DK"/>
          </w:rPr>
          <w:t xml:space="preserve"> til</w:t>
        </w:r>
      </w:ins>
      <w:r w:rsidRPr="00EE4420">
        <w:rPr>
          <w:rFonts w:ascii="Questa-Regular" w:eastAsia="Times New Roman" w:hAnsi="Questa-Regular" w:cs="Times New Roman"/>
          <w:color w:val="212529"/>
          <w:sz w:val="23"/>
          <w:szCs w:val="23"/>
          <w:lang w:eastAsia="da-DK"/>
        </w:rPr>
        <w:t xml:space="preserve"> </w:t>
      </w:r>
      <w:del w:id="11" w:author="Simon Mark Jacobsen" w:date="2025-07-03T13:01:00Z">
        <w:r w:rsidRPr="00EE4420" w:rsidDel="00BC2CCA">
          <w:rPr>
            <w:rFonts w:ascii="Questa-Regular" w:eastAsia="Times New Roman" w:hAnsi="Questa-Regular" w:cs="Times New Roman"/>
            <w:color w:val="212529"/>
            <w:sz w:val="23"/>
            <w:szCs w:val="23"/>
            <w:lang w:eastAsia="da-DK"/>
          </w:rPr>
          <w:delText xml:space="preserve">til sløjfning af ubenyttede brønde og boringer til indvinding af grundvand, herunder brønde og boringer, som ikke er sløjfet korrekt, og </w:delText>
        </w:r>
      </w:del>
      <w:r w:rsidRPr="00EE4420">
        <w:rPr>
          <w:rFonts w:ascii="Questa-Regular" w:eastAsia="Times New Roman" w:hAnsi="Questa-Regular" w:cs="Times New Roman"/>
          <w:color w:val="212529"/>
          <w:sz w:val="23"/>
          <w:szCs w:val="23"/>
          <w:lang w:eastAsia="da-DK"/>
        </w:rPr>
        <w:t>delvis dækning af udgifter til beskyttelsesforanstaltninger mod forurening af arealer med henblik på sikring af drikkevand eller fremtidigt drikkevand er at beskytte grundvandet mod forurening.</w:t>
      </w:r>
    </w:p>
    <w:p w14:paraId="66B22335" w14:textId="77777777"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2.</w:t>
      </w:r>
      <w:r w:rsidRPr="00EE4420">
        <w:rPr>
          <w:rFonts w:ascii="Questa-Regular" w:eastAsia="Times New Roman" w:hAnsi="Questa-Regular" w:cs="Times New Roman"/>
          <w:color w:val="212529"/>
          <w:sz w:val="23"/>
          <w:szCs w:val="23"/>
          <w:lang w:eastAsia="da-DK"/>
        </w:rPr>
        <w:t> </w:t>
      </w:r>
      <w:del w:id="12" w:author="Simon Mark Jacobsen" w:date="2025-07-03T13:02:00Z">
        <w:r w:rsidRPr="00EE4420" w:rsidDel="00BC2CCA">
          <w:rPr>
            <w:rFonts w:ascii="Questa-Regular" w:eastAsia="Times New Roman" w:hAnsi="Questa-Regular" w:cs="Times New Roman"/>
            <w:color w:val="212529"/>
            <w:sz w:val="23"/>
            <w:szCs w:val="23"/>
            <w:lang w:eastAsia="da-DK"/>
          </w:rPr>
          <w:delText>Miljøstyrelsen kan efter reglerne i denne bekendtgørelse give tilsagn om og yde tilskud til sløjfning af ubenyttede brønde og boringer til indvinding af grundvand, herunder til brønde og boringer, som ikke er sløjfet korrekt.</w:delText>
        </w:r>
      </w:del>
    </w:p>
    <w:p w14:paraId="5AFD8829"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del w:id="13" w:author="Simon Mark Jacobsen" w:date="2025-07-03T13:02:00Z">
        <w:r w:rsidRPr="00EE4420" w:rsidDel="00BC2CCA">
          <w:rPr>
            <w:rFonts w:ascii="Questa-Regular" w:eastAsia="Times New Roman" w:hAnsi="Questa-Regular" w:cs="Times New Roman"/>
            <w:i/>
            <w:iCs/>
            <w:color w:val="212529"/>
            <w:sz w:val="23"/>
            <w:szCs w:val="23"/>
            <w:lang w:eastAsia="da-DK"/>
          </w:rPr>
          <w:delText>Stk. 2.</w:delText>
        </w:r>
        <w:r w:rsidRPr="00EE4420" w:rsidDel="00BC2CCA">
          <w:rPr>
            <w:rFonts w:ascii="Questa-Regular" w:eastAsia="Times New Roman" w:hAnsi="Questa-Regular" w:cs="Times New Roman"/>
            <w:color w:val="212529"/>
            <w:sz w:val="23"/>
            <w:szCs w:val="23"/>
            <w:lang w:eastAsia="da-DK"/>
          </w:rPr>
          <w:delText> </w:delText>
        </w:r>
      </w:del>
      <w:r w:rsidRPr="00EE4420">
        <w:rPr>
          <w:rFonts w:ascii="Questa-Regular" w:eastAsia="Times New Roman" w:hAnsi="Questa-Regular" w:cs="Times New Roman"/>
          <w:color w:val="212529"/>
          <w:sz w:val="23"/>
          <w:szCs w:val="23"/>
          <w:lang w:eastAsia="da-DK"/>
        </w:rPr>
        <w:t xml:space="preserve">Miljøstyrelsen kan </w:t>
      </w:r>
      <w:del w:id="14" w:author="Simon Mark Jacobsen" w:date="2025-07-03T13:02:00Z">
        <w:r w:rsidRPr="00EE4420" w:rsidDel="00BC2CCA">
          <w:rPr>
            <w:rFonts w:ascii="Questa-Regular" w:eastAsia="Times New Roman" w:hAnsi="Questa-Regular" w:cs="Times New Roman"/>
            <w:color w:val="212529"/>
            <w:sz w:val="23"/>
            <w:szCs w:val="23"/>
            <w:lang w:eastAsia="da-DK"/>
          </w:rPr>
          <w:delText>endvidere</w:delText>
        </w:r>
      </w:del>
      <w:r w:rsidRPr="00EE4420">
        <w:rPr>
          <w:rFonts w:ascii="Questa-Regular" w:eastAsia="Times New Roman" w:hAnsi="Questa-Regular" w:cs="Times New Roman"/>
          <w:color w:val="212529"/>
          <w:sz w:val="23"/>
          <w:szCs w:val="23"/>
          <w:lang w:eastAsia="da-DK"/>
        </w:rPr>
        <w:t xml:space="preserve"> efter reglerne i denne bekendtgørelse give tilsagn om og yde tilskud til delvis dækning af følgende udgifter til beskyttelsesforanstaltninger mod forurening af arealer med henblik på sikring af drikkevand eller fremtidigt drikkevand, som indvindes af grundvand:</w:t>
      </w:r>
    </w:p>
    <w:p w14:paraId="4B5D79EA"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1) Kompensation i anledning af indgåelse af frivillige aftaler med henblik på at undgå fare for forurening af bestående eller fremtidige vandindvindingsanlæg til indvinding af grundvand, i stedet for påbud eller forbud efter § 24 i lov om miljøbeskyttelse.</w:t>
      </w:r>
    </w:p>
    <w:p w14:paraId="5C1AEADC"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Kompensation ved indgåelse af frivillige aftaler efter § 13 d i lov om vandforsyning m.v.</w:t>
      </w:r>
    </w:p>
    <w:p w14:paraId="0FB0E67F"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3) Erstatning i anledning af påbud eller forbud efter § 24 i lov om miljøbeskyttelse, eller pålæg om rådighedsindskrænkninger eller andre foranstaltninger efter § 26 a i lov om miljøbeskyttelse.</w:t>
      </w:r>
    </w:p>
    <w:p w14:paraId="1087512F"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4) Forundersøgelse af beskyttelsesforanstaltningen, herunder ejendomsmæssige forundersøgelser.</w:t>
      </w:r>
    </w:p>
    <w:p w14:paraId="324230A5"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5) Tinglysning af restriktioner eller rådighedsindskrænkninger på arealet i forbindelse med den konkrete beskyttelsesforanstaltning.</w:t>
      </w:r>
    </w:p>
    <w:p w14:paraId="3051091A"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6) Udgifter til anden administration, der er nødvendig for opfyldelse af forpligtelser over for Miljøstyrelsen i anledning af meddelt tilsagn om tilskud.</w:t>
      </w:r>
    </w:p>
    <w:p w14:paraId="2FD6F826" w14:textId="0386F8BD" w:rsidR="00EE4420" w:rsidRPr="00EE4420" w:rsidDel="00AE3F86" w:rsidRDefault="00EE4420" w:rsidP="00EE4420">
      <w:pPr>
        <w:spacing w:before="200" w:after="0" w:line="240" w:lineRule="auto"/>
        <w:ind w:firstLine="240"/>
        <w:rPr>
          <w:del w:id="15" w:author="Simon Mark Jacobsen" w:date="2025-07-03T15:54:00Z"/>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3.</w:t>
      </w:r>
      <w:r w:rsidRPr="00EE4420">
        <w:rPr>
          <w:rFonts w:ascii="Questa-Regular" w:eastAsia="Times New Roman" w:hAnsi="Questa-Regular" w:cs="Times New Roman"/>
          <w:color w:val="212529"/>
          <w:sz w:val="23"/>
          <w:szCs w:val="23"/>
          <w:lang w:eastAsia="da-DK"/>
        </w:rPr>
        <w:t> Der kan ikke meddeles tilsagn om tilskud eller ske udbetaling af tilskud efter § 2</w:t>
      </w:r>
      <w:del w:id="16" w:author="Simon Mark Jacobsen" w:date="2025-07-03T15:51:00Z">
        <w:r w:rsidRPr="00EE4420" w:rsidDel="00AE3F86">
          <w:rPr>
            <w:rFonts w:ascii="Questa-Regular" w:eastAsia="Times New Roman" w:hAnsi="Questa-Regular" w:cs="Times New Roman"/>
            <w:color w:val="212529"/>
            <w:sz w:val="23"/>
            <w:szCs w:val="23"/>
            <w:lang w:eastAsia="da-DK"/>
          </w:rPr>
          <w:delText>, stk. 1 og 2</w:delText>
        </w:r>
      </w:del>
      <w:r w:rsidRPr="00EE4420">
        <w:rPr>
          <w:rFonts w:ascii="Questa-Regular" w:eastAsia="Times New Roman" w:hAnsi="Questa-Regular" w:cs="Times New Roman"/>
          <w:color w:val="212529"/>
          <w:sz w:val="23"/>
          <w:szCs w:val="23"/>
          <w:lang w:eastAsia="da-DK"/>
        </w:rPr>
        <w:t xml:space="preserve">, </w:t>
      </w:r>
      <w:proofErr w:type="spellStart"/>
      <w:r w:rsidRPr="00EE4420">
        <w:rPr>
          <w:rFonts w:ascii="Questa-Regular" w:eastAsia="Times New Roman" w:hAnsi="Questa-Regular" w:cs="Times New Roman"/>
          <w:color w:val="212529"/>
          <w:sz w:val="23"/>
          <w:szCs w:val="23"/>
          <w:lang w:eastAsia="da-DK"/>
        </w:rPr>
        <w:t>hvis</w:t>
      </w:r>
    </w:p>
    <w:p w14:paraId="64FA8B24" w14:textId="03CB20EC" w:rsidR="00EE4420" w:rsidRPr="00EE4420" w:rsidRDefault="00EE4420" w:rsidP="00AE3F86">
      <w:pPr>
        <w:spacing w:before="200" w:after="0" w:line="240" w:lineRule="auto"/>
        <w:ind w:firstLine="240"/>
        <w:rPr>
          <w:rFonts w:ascii="Questa-Regular" w:eastAsia="Times New Roman" w:hAnsi="Questa-Regular" w:cs="Times New Roman"/>
          <w:color w:val="212529"/>
          <w:sz w:val="23"/>
          <w:szCs w:val="23"/>
          <w:lang w:eastAsia="da-DK"/>
        </w:rPr>
      </w:pPr>
      <w:del w:id="17" w:author="Simon Mark Jacobsen" w:date="2025-07-03T15:54:00Z">
        <w:r w:rsidRPr="00EE4420" w:rsidDel="00AE3F86">
          <w:rPr>
            <w:rFonts w:ascii="Questa-Regular" w:eastAsia="Times New Roman" w:hAnsi="Questa-Regular" w:cs="Times New Roman"/>
            <w:color w:val="212529"/>
            <w:sz w:val="23"/>
            <w:szCs w:val="23"/>
            <w:lang w:eastAsia="da-DK"/>
          </w:rPr>
          <w:delText>1) </w:delText>
        </w:r>
      </w:del>
      <w:r w:rsidRPr="00EE4420">
        <w:rPr>
          <w:rFonts w:ascii="Questa-Regular" w:eastAsia="Times New Roman" w:hAnsi="Questa-Regular" w:cs="Times New Roman"/>
          <w:color w:val="212529"/>
          <w:sz w:val="23"/>
          <w:szCs w:val="23"/>
          <w:lang w:eastAsia="da-DK"/>
        </w:rPr>
        <w:t>der</w:t>
      </w:r>
      <w:proofErr w:type="spellEnd"/>
      <w:r w:rsidRPr="00EE4420">
        <w:rPr>
          <w:rFonts w:ascii="Questa-Regular" w:eastAsia="Times New Roman" w:hAnsi="Questa-Regular" w:cs="Times New Roman"/>
          <w:color w:val="212529"/>
          <w:sz w:val="23"/>
          <w:szCs w:val="23"/>
          <w:lang w:eastAsia="da-DK"/>
        </w:rPr>
        <w:t xml:space="preserve"> er givet tilsagn om eller ydet tilskud til </w:t>
      </w:r>
      <w:del w:id="18" w:author="Simon Mark Jacobsen" w:date="2025-07-03T15:52:00Z">
        <w:r w:rsidRPr="00EE4420" w:rsidDel="00AE3F86">
          <w:rPr>
            <w:rFonts w:ascii="Questa-Regular" w:eastAsia="Times New Roman" w:hAnsi="Questa-Regular" w:cs="Times New Roman"/>
            <w:color w:val="212529"/>
            <w:sz w:val="23"/>
            <w:szCs w:val="23"/>
            <w:lang w:eastAsia="da-DK"/>
          </w:rPr>
          <w:delText xml:space="preserve">sløjfningen eller </w:delText>
        </w:r>
      </w:del>
      <w:r w:rsidRPr="00EE4420">
        <w:rPr>
          <w:rFonts w:ascii="Questa-Regular" w:eastAsia="Times New Roman" w:hAnsi="Questa-Regular" w:cs="Times New Roman"/>
          <w:color w:val="212529"/>
          <w:sz w:val="23"/>
          <w:szCs w:val="23"/>
          <w:lang w:eastAsia="da-DK"/>
        </w:rPr>
        <w:t>beskyttelsesforanstaltningen efter anden lovgivning, eller</w:t>
      </w:r>
    </w:p>
    <w:p w14:paraId="7AB8CCE6" w14:textId="52E0932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del w:id="19" w:author="Simon Mark Jacobsen" w:date="2025-07-03T15:52:00Z">
        <w:r w:rsidRPr="00EE4420" w:rsidDel="00AE3F86">
          <w:rPr>
            <w:rFonts w:ascii="Questa-Regular" w:eastAsia="Times New Roman" w:hAnsi="Questa-Regular" w:cs="Times New Roman"/>
            <w:color w:val="212529"/>
            <w:sz w:val="23"/>
            <w:szCs w:val="23"/>
            <w:lang w:eastAsia="da-DK"/>
          </w:rPr>
          <w:delText xml:space="preserve">2) hvis brønden, boringen eller </w:delText>
        </w:r>
      </w:del>
      <w:ins w:id="20" w:author="Simon Mark Jacobsen" w:date="2025-07-03T15:52:00Z">
        <w:r w:rsidR="00AE3F86">
          <w:rPr>
            <w:rFonts w:ascii="Questa-Regular" w:eastAsia="Times New Roman" w:hAnsi="Questa-Regular" w:cs="Times New Roman"/>
            <w:color w:val="212529"/>
            <w:sz w:val="23"/>
            <w:szCs w:val="23"/>
            <w:lang w:eastAsia="da-DK"/>
          </w:rPr>
          <w:t xml:space="preserve">hvis </w:t>
        </w:r>
      </w:ins>
      <w:r w:rsidRPr="00EE4420">
        <w:rPr>
          <w:rFonts w:ascii="Questa-Regular" w:eastAsia="Times New Roman" w:hAnsi="Questa-Regular" w:cs="Times New Roman"/>
          <w:color w:val="212529"/>
          <w:sz w:val="23"/>
          <w:szCs w:val="23"/>
          <w:lang w:eastAsia="da-DK"/>
        </w:rPr>
        <w:t>arealet er beskyttet efter anden lovgivning, eller i medfør af tinglyste servitutter i forhold til sikring af drikkevand, som indvindes af grundvand.</w:t>
      </w:r>
    </w:p>
    <w:p w14:paraId="1E99982E" w14:textId="77777777" w:rsidR="00EE4420" w:rsidRPr="00EE4420" w:rsidRDefault="00EE4420" w:rsidP="00EE4420">
      <w:pPr>
        <w:spacing w:before="400" w:after="100" w:line="240" w:lineRule="auto"/>
        <w:jc w:val="center"/>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Kapitel 2</w:t>
      </w:r>
    </w:p>
    <w:p w14:paraId="056FE3AC" w14:textId="77777777" w:rsidR="00EE4420" w:rsidRPr="00EE4420" w:rsidRDefault="00EE4420" w:rsidP="00EE4420">
      <w:pPr>
        <w:spacing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Modtagere af tilskud</w:t>
      </w:r>
    </w:p>
    <w:p w14:paraId="307DF17C" w14:textId="77777777" w:rsidR="00EE4420" w:rsidRPr="00EE4420" w:rsidDel="00DA462C" w:rsidRDefault="00EE4420" w:rsidP="00EE4420">
      <w:pPr>
        <w:spacing w:before="200" w:after="0" w:line="240" w:lineRule="auto"/>
        <w:ind w:firstLine="240"/>
        <w:rPr>
          <w:del w:id="21" w:author="Simon Mark Jacobsen" w:date="2025-07-03T13:04:00Z"/>
          <w:rFonts w:ascii="Questa-Regular" w:eastAsia="Times New Roman" w:hAnsi="Questa-Regular" w:cs="Times New Roman"/>
          <w:color w:val="212529"/>
          <w:sz w:val="23"/>
          <w:szCs w:val="23"/>
          <w:lang w:eastAsia="da-DK"/>
        </w:rPr>
      </w:pPr>
      <w:del w:id="22" w:author="Simon Mark Jacobsen" w:date="2025-07-03T13:04:00Z">
        <w:r w:rsidRPr="00EE4420" w:rsidDel="00DA462C">
          <w:rPr>
            <w:rFonts w:ascii="Questa-Regular" w:eastAsia="Times New Roman" w:hAnsi="Questa-Regular" w:cs="Times New Roman"/>
            <w:b/>
            <w:bCs/>
            <w:color w:val="212529"/>
            <w:sz w:val="23"/>
            <w:szCs w:val="23"/>
            <w:lang w:eastAsia="da-DK"/>
          </w:rPr>
          <w:lastRenderedPageBreak/>
          <w:delText>§ 4.</w:delText>
        </w:r>
        <w:r w:rsidRPr="00EE4420" w:rsidDel="00DA462C">
          <w:rPr>
            <w:rFonts w:ascii="Questa-Regular" w:eastAsia="Times New Roman" w:hAnsi="Questa-Regular" w:cs="Times New Roman"/>
            <w:color w:val="212529"/>
            <w:sz w:val="23"/>
            <w:szCs w:val="23"/>
            <w:lang w:eastAsia="da-DK"/>
          </w:rPr>
          <w:delText> Tilsagn om tilskud eller tilskud efter § 2, stk. 1, kan alene gives til private ejere af ubenyttede brønde eller boringer til indvinding af grundvand, herunder brønde og boringer, som ikke er sløjfet korrekt, jf. dog stk. 2. En privat ejer er i denne bekendtgørelse en fysisk person, der ejer brønden på tidspunktet for sløjfning.</w:delText>
        </w:r>
      </w:del>
    </w:p>
    <w:p w14:paraId="6AA5FE22" w14:textId="77777777" w:rsidR="00EE4420" w:rsidRPr="00EE4420" w:rsidDel="00DA462C" w:rsidRDefault="00EE4420" w:rsidP="00EE4420">
      <w:pPr>
        <w:spacing w:after="0" w:line="240" w:lineRule="auto"/>
        <w:ind w:firstLine="240"/>
        <w:rPr>
          <w:del w:id="23" w:author="Simon Mark Jacobsen" w:date="2025-07-03T13:04:00Z"/>
          <w:rFonts w:ascii="Questa-Regular" w:eastAsia="Times New Roman" w:hAnsi="Questa-Regular" w:cs="Times New Roman"/>
          <w:color w:val="212529"/>
          <w:sz w:val="23"/>
          <w:szCs w:val="23"/>
          <w:lang w:eastAsia="da-DK"/>
        </w:rPr>
      </w:pPr>
      <w:del w:id="24" w:author="Simon Mark Jacobsen" w:date="2025-07-03T13:04:00Z">
        <w:r w:rsidRPr="00EE4420" w:rsidDel="00DA462C">
          <w:rPr>
            <w:rFonts w:ascii="Questa-Regular" w:eastAsia="Times New Roman" w:hAnsi="Questa-Regular" w:cs="Times New Roman"/>
            <w:i/>
            <w:iCs/>
            <w:color w:val="212529"/>
            <w:sz w:val="23"/>
            <w:szCs w:val="23"/>
            <w:lang w:eastAsia="da-DK"/>
          </w:rPr>
          <w:delText>Stk. 2.</w:delText>
        </w:r>
        <w:r w:rsidRPr="00EE4420" w:rsidDel="00DA462C">
          <w:rPr>
            <w:rFonts w:ascii="Questa-Regular" w:eastAsia="Times New Roman" w:hAnsi="Questa-Regular" w:cs="Times New Roman"/>
            <w:color w:val="212529"/>
            <w:sz w:val="23"/>
            <w:szCs w:val="23"/>
            <w:lang w:eastAsia="da-DK"/>
          </w:rPr>
          <w:delText> Kommunalbestyrelsen, den almene vandforsyning eller et vandsamarbejde, jf. § 48 og § 52 b, stk. 1, i lov om vandforsyning m.v., kan efter aftale på vegne af en eller flere ejere ansøge om tilskud efter § 2, stk. 1, og er i så fald modtager af afgørelsen om tilsagn og af tilskuddet på vegne af ejeren eller ejerne.</w:delText>
        </w:r>
      </w:del>
    </w:p>
    <w:p w14:paraId="7D134141" w14:textId="49D4E1FC"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xml:space="preserve">§ </w:t>
      </w:r>
      <w:ins w:id="25" w:author="Simon Mark Jacobsen" w:date="2025-07-03T15:57:00Z">
        <w:r w:rsidR="00AE3F86">
          <w:rPr>
            <w:rFonts w:ascii="Questa-Regular" w:eastAsia="Times New Roman" w:hAnsi="Questa-Regular" w:cs="Times New Roman"/>
            <w:b/>
            <w:bCs/>
            <w:color w:val="212529"/>
            <w:sz w:val="23"/>
            <w:szCs w:val="23"/>
            <w:lang w:eastAsia="da-DK"/>
          </w:rPr>
          <w:t>4</w:t>
        </w:r>
      </w:ins>
      <w:ins w:id="26" w:author="Simon Mark Jacobsen" w:date="2025-07-03T13:05:00Z">
        <w:r w:rsidR="00DA462C">
          <w:rPr>
            <w:rFonts w:ascii="Questa-Regular" w:eastAsia="Times New Roman" w:hAnsi="Questa-Regular" w:cs="Times New Roman"/>
            <w:b/>
            <w:bCs/>
            <w:color w:val="212529"/>
            <w:sz w:val="23"/>
            <w:szCs w:val="23"/>
            <w:lang w:eastAsia="da-DK"/>
          </w:rPr>
          <w:t xml:space="preserve"> </w:t>
        </w:r>
      </w:ins>
      <w:del w:id="27" w:author="Simon Mark Jacobsen" w:date="2025-07-03T13:05:00Z">
        <w:r w:rsidRPr="00EE4420" w:rsidDel="00DA462C">
          <w:rPr>
            <w:rFonts w:ascii="Questa-Regular" w:eastAsia="Times New Roman" w:hAnsi="Questa-Regular" w:cs="Times New Roman"/>
            <w:b/>
            <w:bCs/>
            <w:color w:val="212529"/>
            <w:sz w:val="23"/>
            <w:szCs w:val="23"/>
            <w:lang w:eastAsia="da-DK"/>
          </w:rPr>
          <w:delText>5</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Tilsagn om tilskud efter § 2</w:t>
      </w:r>
      <w:del w:id="28" w:author="Simon Mark Jacobsen" w:date="2025-07-03T13:04:00Z">
        <w:r w:rsidRPr="00EE4420" w:rsidDel="00DA462C">
          <w:rPr>
            <w:rFonts w:ascii="Questa-Regular" w:eastAsia="Times New Roman" w:hAnsi="Questa-Regular" w:cs="Times New Roman"/>
            <w:color w:val="212529"/>
            <w:sz w:val="23"/>
            <w:szCs w:val="23"/>
            <w:lang w:eastAsia="da-DK"/>
          </w:rPr>
          <w:delText>, stk. 2,</w:delText>
        </w:r>
      </w:del>
      <w:r w:rsidRPr="00EE4420">
        <w:rPr>
          <w:rFonts w:ascii="Questa-Regular" w:eastAsia="Times New Roman" w:hAnsi="Questa-Regular" w:cs="Times New Roman"/>
          <w:color w:val="212529"/>
          <w:sz w:val="23"/>
          <w:szCs w:val="23"/>
          <w:lang w:eastAsia="da-DK"/>
        </w:rPr>
        <w:t xml:space="preserve"> kan alene gives til en kommunalbestyrelse, en almen vandforsyning eller et vandsamarbejde, jf. § 48 og § 52 b, stk. 1, i lov om vandforsyning m.v.</w:t>
      </w:r>
    </w:p>
    <w:p w14:paraId="66BB51D2" w14:textId="0A355DD8"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2.</w:t>
      </w:r>
      <w:r w:rsidRPr="00EE4420">
        <w:rPr>
          <w:rFonts w:ascii="Questa-Regular" w:eastAsia="Times New Roman" w:hAnsi="Questa-Regular" w:cs="Times New Roman"/>
          <w:color w:val="212529"/>
          <w:sz w:val="23"/>
          <w:szCs w:val="23"/>
          <w:lang w:eastAsia="da-DK"/>
        </w:rPr>
        <w:t> Ansøger et vandsamarbejde om tilsagn til tilskud, skal den lade sig repræsentere ved en repræsentant. Repræsentanten ansøger om tilskud på v</w:t>
      </w:r>
      <w:ins w:id="29" w:author="Marie Louise Loberg" w:date="2025-07-10T13:30:00Z">
        <w:r w:rsidR="005E5E9B">
          <w:rPr>
            <w:rFonts w:ascii="Questa-Regular" w:eastAsia="Times New Roman" w:hAnsi="Questa-Regular" w:cs="Times New Roman"/>
            <w:color w:val="212529"/>
            <w:sz w:val="23"/>
            <w:szCs w:val="23"/>
            <w:lang w:eastAsia="da-DK"/>
          </w:rPr>
          <w:t>egne</w:t>
        </w:r>
      </w:ins>
      <w:del w:id="30" w:author="Marie Louise Loberg" w:date="2025-07-10T13:30:00Z">
        <w:r w:rsidRPr="00EE4420" w:rsidDel="005E5E9B">
          <w:rPr>
            <w:rFonts w:ascii="Questa-Regular" w:eastAsia="Times New Roman" w:hAnsi="Questa-Regular" w:cs="Times New Roman"/>
            <w:color w:val="212529"/>
            <w:sz w:val="23"/>
            <w:szCs w:val="23"/>
            <w:lang w:eastAsia="da-DK"/>
          </w:rPr>
          <w:delText>egne</w:delText>
        </w:r>
      </w:del>
      <w:r w:rsidRPr="00EE4420">
        <w:rPr>
          <w:rFonts w:ascii="Questa-Regular" w:eastAsia="Times New Roman" w:hAnsi="Questa-Regular" w:cs="Times New Roman"/>
          <w:color w:val="212529"/>
          <w:sz w:val="23"/>
          <w:szCs w:val="23"/>
          <w:lang w:eastAsia="da-DK"/>
        </w:rPr>
        <w:t xml:space="preserve"> af samarbejdet, forestår korrespondancen med Miljøstyrelsen og er modtager af afgørelsen vedrørende tilsagn og af tilskuddet på vegne af samarbejdet.</w:t>
      </w:r>
    </w:p>
    <w:p w14:paraId="3B3EE531" w14:textId="57858093"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3.</w:t>
      </w:r>
      <w:r w:rsidRPr="00EE4420">
        <w:rPr>
          <w:rFonts w:ascii="Questa-Regular" w:eastAsia="Times New Roman" w:hAnsi="Questa-Regular" w:cs="Times New Roman"/>
          <w:color w:val="212529"/>
          <w:sz w:val="23"/>
          <w:szCs w:val="23"/>
          <w:lang w:eastAsia="da-DK"/>
        </w:rPr>
        <w:t xml:space="preserve"> Almene vandforsyninger, der lader sig repræsentere af et vandsamarbejde ved en ansøgning, prioriteres efter pointsystemet i </w:t>
      </w:r>
      <w:r w:rsidRPr="0015545B">
        <w:rPr>
          <w:rFonts w:ascii="Questa-Regular" w:eastAsia="Times New Roman" w:hAnsi="Questa-Regular" w:cs="Times New Roman"/>
          <w:color w:val="212529"/>
          <w:sz w:val="23"/>
          <w:szCs w:val="23"/>
          <w:lang w:eastAsia="da-DK"/>
        </w:rPr>
        <w:t xml:space="preserve">§ </w:t>
      </w:r>
      <w:ins w:id="31" w:author="Marie Louise Loberg" w:date="2025-07-10T13:29:00Z">
        <w:r w:rsidR="005E5E9B">
          <w:rPr>
            <w:rFonts w:ascii="Questa-Regular" w:eastAsia="Times New Roman" w:hAnsi="Questa-Regular" w:cs="Times New Roman"/>
            <w:color w:val="212529"/>
            <w:sz w:val="23"/>
            <w:szCs w:val="23"/>
            <w:lang w:eastAsia="da-DK"/>
          </w:rPr>
          <w:t>8</w:t>
        </w:r>
      </w:ins>
      <w:ins w:id="32" w:author="Simon Mark Jacobsen" w:date="2025-07-03T15:56:00Z">
        <w:del w:id="33" w:author="Marie Louise Loberg" w:date="2025-07-10T13:28:00Z">
          <w:r w:rsidR="00AE3F86" w:rsidDel="005E5E9B">
            <w:rPr>
              <w:rFonts w:ascii="Questa-Regular" w:eastAsia="Times New Roman" w:hAnsi="Questa-Regular" w:cs="Times New Roman"/>
              <w:color w:val="212529"/>
              <w:sz w:val="23"/>
              <w:szCs w:val="23"/>
              <w:lang w:eastAsia="da-DK"/>
            </w:rPr>
            <w:delText>7</w:delText>
          </w:r>
        </w:del>
      </w:ins>
      <w:ins w:id="34" w:author="Simon Mark Jacobsen" w:date="2025-07-03T13:46:00Z">
        <w:r w:rsidR="0015545B" w:rsidRPr="0015545B">
          <w:rPr>
            <w:rFonts w:ascii="Questa-Regular" w:eastAsia="Times New Roman" w:hAnsi="Questa-Regular" w:cs="Times New Roman"/>
            <w:color w:val="212529"/>
            <w:sz w:val="23"/>
            <w:szCs w:val="23"/>
            <w:lang w:eastAsia="da-DK"/>
          </w:rPr>
          <w:t xml:space="preserve"> </w:t>
        </w:r>
      </w:ins>
      <w:del w:id="35" w:author="Simon Mark Jacobsen" w:date="2025-07-03T13:46:00Z">
        <w:r w:rsidRPr="0015545B" w:rsidDel="0015545B">
          <w:rPr>
            <w:rFonts w:ascii="Questa-Regular" w:eastAsia="Times New Roman" w:hAnsi="Questa-Regular" w:cs="Times New Roman"/>
            <w:color w:val="212529"/>
            <w:sz w:val="23"/>
            <w:szCs w:val="23"/>
            <w:lang w:eastAsia="da-DK"/>
          </w:rPr>
          <w:delText>11</w:delText>
        </w:r>
      </w:del>
      <w:r w:rsidRPr="0015545B">
        <w:rPr>
          <w:rFonts w:ascii="Questa-Regular" w:eastAsia="Times New Roman" w:hAnsi="Questa-Regular" w:cs="Times New Roman"/>
          <w:color w:val="212529"/>
          <w:sz w:val="23"/>
          <w:szCs w:val="23"/>
          <w:lang w:eastAsia="da-DK"/>
        </w:rPr>
        <w:t>,</w:t>
      </w:r>
      <w:r w:rsidRPr="00EE4420">
        <w:rPr>
          <w:rFonts w:ascii="Questa-Regular" w:eastAsia="Times New Roman" w:hAnsi="Questa-Regular" w:cs="Times New Roman"/>
          <w:color w:val="212529"/>
          <w:sz w:val="23"/>
          <w:szCs w:val="23"/>
          <w:lang w:eastAsia="da-DK"/>
        </w:rPr>
        <w:t xml:space="preserve"> stk. 5.</w:t>
      </w:r>
    </w:p>
    <w:p w14:paraId="76EB64F6" w14:textId="77777777" w:rsidR="00EE4420" w:rsidRPr="00EE4420" w:rsidRDefault="00EE4420" w:rsidP="00EE4420">
      <w:pPr>
        <w:spacing w:before="400" w:after="100" w:line="240" w:lineRule="auto"/>
        <w:jc w:val="center"/>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Kapitel 3</w:t>
      </w:r>
    </w:p>
    <w:p w14:paraId="3F8D1B3E" w14:textId="77777777" w:rsidR="00EE4420" w:rsidRPr="00EE4420" w:rsidRDefault="00EE4420" w:rsidP="00EE4420">
      <w:pPr>
        <w:spacing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Betingelser og prioritering</w:t>
      </w:r>
    </w:p>
    <w:p w14:paraId="235AE654" w14:textId="77777777" w:rsidR="00EE4420" w:rsidRPr="00EE4420" w:rsidDel="00DA462C" w:rsidRDefault="00EE4420" w:rsidP="00EE4420">
      <w:pPr>
        <w:spacing w:before="300" w:after="100" w:line="240" w:lineRule="auto"/>
        <w:jc w:val="center"/>
        <w:rPr>
          <w:del w:id="36" w:author="Simon Mark Jacobsen" w:date="2025-07-03T13:05:00Z"/>
          <w:rFonts w:ascii="Questa-Regular" w:eastAsia="Times New Roman" w:hAnsi="Questa-Regular" w:cs="Times New Roman"/>
          <w:i/>
          <w:iCs/>
          <w:color w:val="212529"/>
          <w:sz w:val="23"/>
          <w:szCs w:val="23"/>
          <w:lang w:eastAsia="da-DK"/>
        </w:rPr>
      </w:pPr>
      <w:del w:id="37" w:author="Simon Mark Jacobsen" w:date="2025-07-03T13:05:00Z">
        <w:r w:rsidRPr="00EE4420" w:rsidDel="00DA462C">
          <w:rPr>
            <w:rFonts w:ascii="Questa-Regular" w:eastAsia="Times New Roman" w:hAnsi="Questa-Regular" w:cs="Times New Roman"/>
            <w:i/>
            <w:iCs/>
            <w:color w:val="212529"/>
            <w:sz w:val="23"/>
            <w:szCs w:val="23"/>
            <w:lang w:eastAsia="da-DK"/>
          </w:rPr>
          <w:delText>Betingelser for tilskud til sløjfning af ubenyttede brønde og boringer til indvinding af grundvand</w:delText>
        </w:r>
      </w:del>
    </w:p>
    <w:p w14:paraId="7142DEF5" w14:textId="77777777" w:rsidR="00EE4420" w:rsidRPr="00EE4420" w:rsidDel="00DA462C" w:rsidRDefault="00EE4420" w:rsidP="00EE4420">
      <w:pPr>
        <w:spacing w:before="200" w:after="0" w:line="240" w:lineRule="auto"/>
        <w:ind w:firstLine="240"/>
        <w:rPr>
          <w:del w:id="38" w:author="Simon Mark Jacobsen" w:date="2025-07-03T13:05:00Z"/>
          <w:rFonts w:ascii="Questa-Regular" w:eastAsia="Times New Roman" w:hAnsi="Questa-Regular" w:cs="Times New Roman"/>
          <w:color w:val="212529"/>
          <w:sz w:val="23"/>
          <w:szCs w:val="23"/>
          <w:lang w:eastAsia="da-DK"/>
        </w:rPr>
      </w:pPr>
      <w:del w:id="39" w:author="Simon Mark Jacobsen" w:date="2025-07-03T13:05:00Z">
        <w:r w:rsidRPr="00EE4420" w:rsidDel="00DA462C">
          <w:rPr>
            <w:rFonts w:ascii="Questa-Regular" w:eastAsia="Times New Roman" w:hAnsi="Questa-Regular" w:cs="Times New Roman"/>
            <w:b/>
            <w:bCs/>
            <w:color w:val="212529"/>
            <w:sz w:val="23"/>
            <w:szCs w:val="23"/>
            <w:lang w:eastAsia="da-DK"/>
          </w:rPr>
          <w:delText>§ 6.</w:delText>
        </w:r>
        <w:r w:rsidRPr="00EE4420" w:rsidDel="00DA462C">
          <w:rPr>
            <w:rFonts w:ascii="Questa-Regular" w:eastAsia="Times New Roman" w:hAnsi="Questa-Regular" w:cs="Times New Roman"/>
            <w:color w:val="212529"/>
            <w:sz w:val="23"/>
            <w:szCs w:val="23"/>
            <w:lang w:eastAsia="da-DK"/>
          </w:rPr>
          <w:delText> Der kan ydes tilskud efter § 2, stk. 1, hvis</w:delText>
        </w:r>
      </w:del>
    </w:p>
    <w:p w14:paraId="2D7050EB" w14:textId="77777777" w:rsidR="00EE4420" w:rsidRPr="00EE4420" w:rsidDel="00DA462C" w:rsidRDefault="00EE4420" w:rsidP="00EE4420">
      <w:pPr>
        <w:spacing w:after="0" w:line="240" w:lineRule="auto"/>
        <w:ind w:left="280"/>
        <w:rPr>
          <w:del w:id="40" w:author="Simon Mark Jacobsen" w:date="2025-07-03T13:05:00Z"/>
          <w:rFonts w:ascii="Questa-Regular" w:eastAsia="Times New Roman" w:hAnsi="Questa-Regular" w:cs="Times New Roman"/>
          <w:color w:val="212529"/>
          <w:sz w:val="23"/>
          <w:szCs w:val="23"/>
          <w:lang w:eastAsia="da-DK"/>
        </w:rPr>
      </w:pPr>
      <w:del w:id="41" w:author="Simon Mark Jacobsen" w:date="2025-07-03T13:05:00Z">
        <w:r w:rsidRPr="00EE4420" w:rsidDel="00DA462C">
          <w:rPr>
            <w:rFonts w:ascii="Questa-Regular" w:eastAsia="Times New Roman" w:hAnsi="Questa-Regular" w:cs="Times New Roman"/>
            <w:color w:val="212529"/>
            <w:sz w:val="23"/>
            <w:szCs w:val="23"/>
            <w:lang w:eastAsia="da-DK"/>
          </w:rPr>
          <w:delText>1) brønden eller boringen til indvinding af grundvand er ubenyttet, og</w:delText>
        </w:r>
      </w:del>
    </w:p>
    <w:p w14:paraId="48DD2136" w14:textId="77777777" w:rsidR="00EE4420" w:rsidRPr="00EE4420" w:rsidDel="00DA462C" w:rsidRDefault="00EE4420" w:rsidP="00EE4420">
      <w:pPr>
        <w:spacing w:after="0" w:line="240" w:lineRule="auto"/>
        <w:ind w:left="280"/>
        <w:rPr>
          <w:del w:id="42" w:author="Simon Mark Jacobsen" w:date="2025-07-03T13:05:00Z"/>
          <w:rFonts w:ascii="Questa-Regular" w:eastAsia="Times New Roman" w:hAnsi="Questa-Regular" w:cs="Times New Roman"/>
          <w:color w:val="212529"/>
          <w:sz w:val="23"/>
          <w:szCs w:val="23"/>
          <w:lang w:eastAsia="da-DK"/>
        </w:rPr>
      </w:pPr>
      <w:del w:id="43" w:author="Simon Mark Jacobsen" w:date="2025-07-03T13:05:00Z">
        <w:r w:rsidRPr="00EE4420" w:rsidDel="00DA462C">
          <w:rPr>
            <w:rFonts w:ascii="Questa-Regular" w:eastAsia="Times New Roman" w:hAnsi="Questa-Regular" w:cs="Times New Roman"/>
            <w:color w:val="212529"/>
            <w:sz w:val="23"/>
            <w:szCs w:val="23"/>
            <w:lang w:eastAsia="da-DK"/>
          </w:rPr>
          <w:delText>2) brønden eller boringen ligger inden for et indvindingsopland til en almen vandforsyning eller inden for et område med særlige drikkevandsinteresser.</w:delText>
        </w:r>
      </w:del>
    </w:p>
    <w:p w14:paraId="664FE649"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del w:id="44" w:author="Simon Mark Jacobsen" w:date="2025-07-03T13:05:00Z">
        <w:r w:rsidRPr="00EE4420" w:rsidDel="00DA462C">
          <w:rPr>
            <w:rFonts w:ascii="Questa-Regular" w:eastAsia="Times New Roman" w:hAnsi="Questa-Regular" w:cs="Times New Roman"/>
            <w:i/>
            <w:iCs/>
            <w:color w:val="212529"/>
            <w:sz w:val="23"/>
            <w:szCs w:val="23"/>
            <w:lang w:eastAsia="da-DK"/>
          </w:rPr>
          <w:delText>Stk. 2.</w:delText>
        </w:r>
        <w:r w:rsidRPr="00EE4420" w:rsidDel="00DA462C">
          <w:rPr>
            <w:rFonts w:ascii="Questa-Regular" w:eastAsia="Times New Roman" w:hAnsi="Questa-Regular" w:cs="Times New Roman"/>
            <w:color w:val="212529"/>
            <w:sz w:val="23"/>
            <w:szCs w:val="23"/>
            <w:lang w:eastAsia="da-DK"/>
          </w:rPr>
          <w:delText> Der kan kun ydes tilskud til udgifter til sløjfning, som er afholdt efter den 1. oktober 2023.</w:delText>
        </w:r>
      </w:del>
    </w:p>
    <w:p w14:paraId="22427E46" w14:textId="5AF23BD7" w:rsidR="00EE4420" w:rsidRPr="00EE4420" w:rsidRDefault="00EE4420" w:rsidP="00EE4420">
      <w:pPr>
        <w:spacing w:before="300"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Betingelser for tilskud til beskyttelsesforanstaltninger til sikring af drikkevand</w:t>
      </w:r>
    </w:p>
    <w:p w14:paraId="6BF311A7" w14:textId="03F6D825"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xml:space="preserve">§ </w:t>
      </w:r>
      <w:ins w:id="45" w:author="Simon Mark Jacobsen" w:date="2025-07-03T15:57:00Z">
        <w:r w:rsidR="00AE3F86">
          <w:rPr>
            <w:rFonts w:ascii="Questa-Regular" w:eastAsia="Times New Roman" w:hAnsi="Questa-Regular" w:cs="Times New Roman"/>
            <w:b/>
            <w:bCs/>
            <w:color w:val="212529"/>
            <w:sz w:val="23"/>
            <w:szCs w:val="23"/>
            <w:lang w:eastAsia="da-DK"/>
          </w:rPr>
          <w:t>5</w:t>
        </w:r>
      </w:ins>
      <w:ins w:id="46" w:author="Simon Mark Jacobsen" w:date="2025-07-03T13:39:00Z">
        <w:r w:rsidR="0015545B">
          <w:rPr>
            <w:rFonts w:ascii="Questa-Regular" w:eastAsia="Times New Roman" w:hAnsi="Questa-Regular" w:cs="Times New Roman"/>
            <w:b/>
            <w:bCs/>
            <w:color w:val="212529"/>
            <w:sz w:val="23"/>
            <w:szCs w:val="23"/>
            <w:lang w:eastAsia="da-DK"/>
          </w:rPr>
          <w:t xml:space="preserve"> </w:t>
        </w:r>
      </w:ins>
      <w:del w:id="47" w:author="Simon Mark Jacobsen" w:date="2025-07-03T13:06:00Z">
        <w:r w:rsidRPr="00EE4420" w:rsidDel="00DA462C">
          <w:rPr>
            <w:rFonts w:ascii="Questa-Regular" w:eastAsia="Times New Roman" w:hAnsi="Questa-Regular" w:cs="Times New Roman"/>
            <w:b/>
            <w:bCs/>
            <w:color w:val="212529"/>
            <w:sz w:val="23"/>
            <w:szCs w:val="23"/>
            <w:lang w:eastAsia="da-DK"/>
          </w:rPr>
          <w:delText>7</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Der kan ydes tilskud efter § 2</w:t>
      </w:r>
      <w:del w:id="48" w:author="Simon Mark Jacobsen" w:date="2025-07-03T13:07:00Z">
        <w:r w:rsidRPr="00EE4420" w:rsidDel="00DA462C">
          <w:rPr>
            <w:rFonts w:ascii="Questa-Regular" w:eastAsia="Times New Roman" w:hAnsi="Questa-Regular" w:cs="Times New Roman"/>
            <w:color w:val="212529"/>
            <w:sz w:val="23"/>
            <w:szCs w:val="23"/>
            <w:lang w:eastAsia="da-DK"/>
          </w:rPr>
          <w:delText>, stk. 2,</w:delText>
        </w:r>
      </w:del>
      <w:r w:rsidRPr="00EE4420">
        <w:rPr>
          <w:rFonts w:ascii="Questa-Regular" w:eastAsia="Times New Roman" w:hAnsi="Questa-Regular" w:cs="Times New Roman"/>
          <w:color w:val="212529"/>
          <w:sz w:val="23"/>
          <w:szCs w:val="23"/>
          <w:lang w:eastAsia="da-DK"/>
        </w:rPr>
        <w:t xml:space="preserve"> hvis beskyttelsesforanstaltningen er omfattet af</w:t>
      </w:r>
    </w:p>
    <w:p w14:paraId="66F925C8"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1) en frivillig aftale med henblik på at undgå fare for forurening af bestående eller fremtidige vandindvindingsanlæg til indvinding af grundvand, indgået i stedet for påbud eller forbud efter § 24 i lov om miljøbeskyttelse,</w:t>
      </w:r>
    </w:p>
    <w:p w14:paraId="7F2B5C11"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en frivillig aftale efter § 13 d i lov om vandforsyning m.v.,</w:t>
      </w:r>
    </w:p>
    <w:p w14:paraId="3D780664"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3) et påbud eller forbud efter § 24 i lov om miljøbeskyttelse, eller</w:t>
      </w:r>
    </w:p>
    <w:p w14:paraId="4099FAE0"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4) pålæg om rådighedsindskrænkninger eller andre foranstaltninger efter § 26 a i lov om miljøbeskyttelse.</w:t>
      </w:r>
    </w:p>
    <w:p w14:paraId="6E3A4754"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2.</w:t>
      </w:r>
      <w:r w:rsidRPr="00EE4420">
        <w:rPr>
          <w:rFonts w:ascii="Questa-Regular" w:eastAsia="Times New Roman" w:hAnsi="Questa-Regular" w:cs="Times New Roman"/>
          <w:color w:val="212529"/>
          <w:sz w:val="23"/>
          <w:szCs w:val="23"/>
          <w:lang w:eastAsia="da-DK"/>
        </w:rPr>
        <w:t> Der kan ydes tilskud efter § 2</w:t>
      </w:r>
      <w:del w:id="49" w:author="Simon Mark Jacobsen" w:date="2025-07-03T13:07:00Z">
        <w:r w:rsidRPr="00EE4420" w:rsidDel="00DA462C">
          <w:rPr>
            <w:rFonts w:ascii="Questa-Regular" w:eastAsia="Times New Roman" w:hAnsi="Questa-Regular" w:cs="Times New Roman"/>
            <w:color w:val="212529"/>
            <w:sz w:val="23"/>
            <w:szCs w:val="23"/>
            <w:lang w:eastAsia="da-DK"/>
          </w:rPr>
          <w:delText>, stk. 2</w:delText>
        </w:r>
      </w:del>
      <w:r w:rsidRPr="00EE4420">
        <w:rPr>
          <w:rFonts w:ascii="Questa-Regular" w:eastAsia="Times New Roman" w:hAnsi="Questa-Regular" w:cs="Times New Roman"/>
          <w:color w:val="212529"/>
          <w:sz w:val="23"/>
          <w:szCs w:val="23"/>
          <w:lang w:eastAsia="da-DK"/>
        </w:rPr>
        <w:t>, hvis</w:t>
      </w:r>
    </w:p>
    <w:p w14:paraId="4CCF4731"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1) restriktioner eller rådighedsindskrænkninger, jf. stk. 1, er tinglyst på arealet, medmindre der er retlige hindringer for tinglysning, og</w:t>
      </w:r>
    </w:p>
    <w:p w14:paraId="46EB0F5F"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arealet ligger inden for et strategisk vigtigt drikkevandsområde eller inden for et indvindingsopland til en almen vandforsyning.</w:t>
      </w:r>
    </w:p>
    <w:p w14:paraId="42B990EB" w14:textId="48078D09"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3.</w:t>
      </w:r>
      <w:r w:rsidRPr="00EE4420">
        <w:rPr>
          <w:rFonts w:ascii="Questa-Regular" w:eastAsia="Times New Roman" w:hAnsi="Questa-Regular" w:cs="Times New Roman"/>
          <w:color w:val="212529"/>
          <w:sz w:val="23"/>
          <w:szCs w:val="23"/>
          <w:lang w:eastAsia="da-DK"/>
        </w:rPr>
        <w:t> Der kan kun ydes tilskud til udgifter efter § 2</w:t>
      </w:r>
      <w:del w:id="50" w:author="Simon Mark Jacobsen" w:date="2025-07-03T14:12:00Z">
        <w:r w:rsidRPr="00EE4420" w:rsidDel="00D05C18">
          <w:rPr>
            <w:rFonts w:ascii="Questa-Regular" w:eastAsia="Times New Roman" w:hAnsi="Questa-Regular" w:cs="Times New Roman"/>
            <w:color w:val="212529"/>
            <w:sz w:val="23"/>
            <w:szCs w:val="23"/>
            <w:lang w:eastAsia="da-DK"/>
          </w:rPr>
          <w:delText>, stk. 2, nr. 1-6</w:delText>
        </w:r>
      </w:del>
      <w:r w:rsidRPr="00EE4420">
        <w:rPr>
          <w:rFonts w:ascii="Questa-Regular" w:eastAsia="Times New Roman" w:hAnsi="Questa-Regular" w:cs="Times New Roman"/>
          <w:color w:val="212529"/>
          <w:sz w:val="23"/>
          <w:szCs w:val="23"/>
          <w:lang w:eastAsia="da-DK"/>
        </w:rPr>
        <w:t>, som er afholdt efter den 1. juli 202</w:t>
      </w:r>
      <w:ins w:id="51" w:author="Simon Mark Jacobsen" w:date="2025-07-03T13:47:00Z">
        <w:r w:rsidR="00920782">
          <w:rPr>
            <w:rFonts w:ascii="Questa-Regular" w:eastAsia="Times New Roman" w:hAnsi="Questa-Regular" w:cs="Times New Roman"/>
            <w:color w:val="212529"/>
            <w:sz w:val="23"/>
            <w:szCs w:val="23"/>
            <w:lang w:eastAsia="da-DK"/>
          </w:rPr>
          <w:t xml:space="preserve">5 </w:t>
        </w:r>
      </w:ins>
      <w:del w:id="52" w:author="Simon Mark Jacobsen" w:date="2025-07-03T13:47:00Z">
        <w:r w:rsidRPr="00EE4420" w:rsidDel="00920782">
          <w:rPr>
            <w:rFonts w:ascii="Questa-Regular" w:eastAsia="Times New Roman" w:hAnsi="Questa-Regular" w:cs="Times New Roman"/>
            <w:color w:val="212529"/>
            <w:sz w:val="23"/>
            <w:szCs w:val="23"/>
            <w:lang w:eastAsia="da-DK"/>
          </w:rPr>
          <w:delText>4</w:delText>
        </w:r>
      </w:del>
      <w:r w:rsidRPr="00EE4420">
        <w:rPr>
          <w:rFonts w:ascii="Questa-Regular" w:eastAsia="Times New Roman" w:hAnsi="Questa-Regular" w:cs="Times New Roman"/>
          <w:color w:val="212529"/>
          <w:sz w:val="23"/>
          <w:szCs w:val="23"/>
          <w:lang w:eastAsia="da-DK"/>
        </w:rPr>
        <w:t>.</w:t>
      </w:r>
    </w:p>
    <w:p w14:paraId="63F9664E"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4.</w:t>
      </w:r>
      <w:r w:rsidRPr="00EE4420">
        <w:rPr>
          <w:rFonts w:ascii="Questa-Regular" w:eastAsia="Times New Roman" w:hAnsi="Questa-Regular" w:cs="Times New Roman"/>
          <w:color w:val="212529"/>
          <w:sz w:val="23"/>
          <w:szCs w:val="23"/>
          <w:lang w:eastAsia="da-DK"/>
        </w:rPr>
        <w:t xml:space="preserve"> Der kan kun ydes tilskud til erstatning for </w:t>
      </w:r>
      <w:proofErr w:type="spellStart"/>
      <w:r w:rsidRPr="00EE4420">
        <w:rPr>
          <w:rFonts w:ascii="Questa-Regular" w:eastAsia="Times New Roman" w:hAnsi="Questa-Regular" w:cs="Times New Roman"/>
          <w:color w:val="212529"/>
          <w:sz w:val="23"/>
          <w:szCs w:val="23"/>
          <w:lang w:eastAsia="da-DK"/>
        </w:rPr>
        <w:t>defigurerede</w:t>
      </w:r>
      <w:proofErr w:type="spellEnd"/>
      <w:r w:rsidRPr="00EE4420">
        <w:rPr>
          <w:rFonts w:ascii="Questa-Regular" w:eastAsia="Times New Roman" w:hAnsi="Questa-Regular" w:cs="Times New Roman"/>
          <w:color w:val="212529"/>
          <w:sz w:val="23"/>
          <w:szCs w:val="23"/>
          <w:lang w:eastAsia="da-DK"/>
        </w:rPr>
        <w:t xml:space="preserve"> arealer på baggrund af en kendelse herom afsagt af taksationsmyndighederne, hvis der tinglyses en beskyttelsesforanstaltning på disse.</w:t>
      </w:r>
    </w:p>
    <w:p w14:paraId="71D69D7E"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5.</w:t>
      </w:r>
      <w:r w:rsidRPr="00EE4420">
        <w:rPr>
          <w:rFonts w:ascii="Questa-Regular" w:eastAsia="Times New Roman" w:hAnsi="Questa-Regular" w:cs="Times New Roman"/>
          <w:color w:val="212529"/>
          <w:sz w:val="23"/>
          <w:szCs w:val="23"/>
          <w:lang w:eastAsia="da-DK"/>
        </w:rPr>
        <w:t> Der kan ikke ydes tilskud til beskyttelsesforanstaltninger i forhold til statslige, regionale, kommunale eller andre offentligt ejede arealer.</w:t>
      </w:r>
    </w:p>
    <w:p w14:paraId="5164DED6"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lastRenderedPageBreak/>
        <w:t>Stk. 6.</w:t>
      </w:r>
      <w:r w:rsidRPr="00EE4420">
        <w:rPr>
          <w:rFonts w:ascii="Questa-Regular" w:eastAsia="Times New Roman" w:hAnsi="Questa-Regular" w:cs="Times New Roman"/>
          <w:color w:val="212529"/>
          <w:sz w:val="23"/>
          <w:szCs w:val="23"/>
          <w:lang w:eastAsia="da-DK"/>
        </w:rPr>
        <w:t> Der kan ikke ydes tilskud til beskyttelsesforanstaltninger der på ansøgningstidspunktet ligger i boringsnære beskyttelsesområder, der er udpeget i regler udstedt i medfør af § 11 a, stk. 1, nr. 6, i lov om vandforsyning m.v.</w:t>
      </w:r>
    </w:p>
    <w:p w14:paraId="25C59F85" w14:textId="77777777" w:rsidR="00EE4420" w:rsidRPr="00EE4420" w:rsidRDefault="00EE4420" w:rsidP="00EE4420">
      <w:pPr>
        <w:spacing w:before="300"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Afgørelse om tilsagn om og afslag på tilskud</w:t>
      </w:r>
    </w:p>
    <w:p w14:paraId="29857ABF" w14:textId="29407C0D"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xml:space="preserve">§ </w:t>
      </w:r>
      <w:ins w:id="53" w:author="Simon Mark Jacobsen" w:date="2025-07-03T15:58:00Z">
        <w:r w:rsidR="00AE3F86">
          <w:rPr>
            <w:rFonts w:ascii="Questa-Regular" w:eastAsia="Times New Roman" w:hAnsi="Questa-Regular" w:cs="Times New Roman"/>
            <w:b/>
            <w:bCs/>
            <w:color w:val="212529"/>
            <w:sz w:val="23"/>
            <w:szCs w:val="23"/>
            <w:lang w:eastAsia="da-DK"/>
          </w:rPr>
          <w:t>6</w:t>
        </w:r>
      </w:ins>
      <w:ins w:id="54" w:author="Simon Mark Jacobsen" w:date="2025-07-03T13:12:00Z">
        <w:r w:rsidR="007C3297">
          <w:rPr>
            <w:rFonts w:ascii="Questa-Regular" w:eastAsia="Times New Roman" w:hAnsi="Questa-Regular" w:cs="Times New Roman"/>
            <w:b/>
            <w:bCs/>
            <w:color w:val="212529"/>
            <w:sz w:val="23"/>
            <w:szCs w:val="23"/>
            <w:lang w:eastAsia="da-DK"/>
          </w:rPr>
          <w:t xml:space="preserve"> </w:t>
        </w:r>
      </w:ins>
      <w:del w:id="55" w:author="Simon Mark Jacobsen" w:date="2025-07-03T13:12:00Z">
        <w:r w:rsidRPr="00EE4420" w:rsidDel="007C3297">
          <w:rPr>
            <w:rFonts w:ascii="Questa-Regular" w:eastAsia="Times New Roman" w:hAnsi="Questa-Regular" w:cs="Times New Roman"/>
            <w:b/>
            <w:bCs/>
            <w:color w:val="212529"/>
            <w:sz w:val="23"/>
            <w:szCs w:val="23"/>
            <w:lang w:eastAsia="da-DK"/>
          </w:rPr>
          <w:delText>8</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Miljøstyrelsen træffer afgørelse om tilsagn om tilskud og om udbetaling af tilskud efter bestemmelserne i denne bekendtgørelse.</w:t>
      </w:r>
    </w:p>
    <w:p w14:paraId="00C2CB88" w14:textId="76BE179C"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xml:space="preserve">§ </w:t>
      </w:r>
      <w:ins w:id="56" w:author="Simon Mark Jacobsen" w:date="2025-07-03T15:58:00Z">
        <w:r w:rsidR="00AE3F86">
          <w:rPr>
            <w:rFonts w:ascii="Questa-Regular" w:eastAsia="Times New Roman" w:hAnsi="Questa-Regular" w:cs="Times New Roman"/>
            <w:b/>
            <w:bCs/>
            <w:color w:val="212529"/>
            <w:sz w:val="23"/>
            <w:szCs w:val="23"/>
            <w:lang w:eastAsia="da-DK"/>
          </w:rPr>
          <w:t>7</w:t>
        </w:r>
      </w:ins>
      <w:ins w:id="57" w:author="Simon Mark Jacobsen" w:date="2025-07-03T13:12:00Z">
        <w:r w:rsidR="007C3297">
          <w:rPr>
            <w:rFonts w:ascii="Questa-Regular" w:eastAsia="Times New Roman" w:hAnsi="Questa-Regular" w:cs="Times New Roman"/>
            <w:b/>
            <w:bCs/>
            <w:color w:val="212529"/>
            <w:sz w:val="23"/>
            <w:szCs w:val="23"/>
            <w:lang w:eastAsia="da-DK"/>
          </w:rPr>
          <w:t xml:space="preserve"> </w:t>
        </w:r>
      </w:ins>
      <w:del w:id="58" w:author="Simon Mark Jacobsen" w:date="2025-07-03T13:12:00Z">
        <w:r w:rsidRPr="00EE4420" w:rsidDel="007C3297">
          <w:rPr>
            <w:rFonts w:ascii="Questa-Regular" w:eastAsia="Times New Roman" w:hAnsi="Questa-Regular" w:cs="Times New Roman"/>
            <w:b/>
            <w:bCs/>
            <w:color w:val="212529"/>
            <w:sz w:val="23"/>
            <w:szCs w:val="23"/>
            <w:lang w:eastAsia="da-DK"/>
          </w:rPr>
          <w:delText>9</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Miljøstyrelsen træffer afgørelse om helt eller delvist afslag på en ansøgning om tilsagn om tilskud i følgende tilfælde:</w:t>
      </w:r>
    </w:p>
    <w:p w14:paraId="4C06C139"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1) Ansøger har givet urigtige eller vildledende oplysninger eller har fortiet oplysninger af betydning for sagens afgørelse.</w:t>
      </w:r>
    </w:p>
    <w:p w14:paraId="3A2F96FA"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Udgifterne er ikke tilskudsberettigede, jf. § 2</w:t>
      </w:r>
      <w:del w:id="59" w:author="Simon Mark Jacobsen" w:date="2025-07-03T13:12:00Z">
        <w:r w:rsidRPr="00EE4420" w:rsidDel="007C3297">
          <w:rPr>
            <w:rFonts w:ascii="Questa-Regular" w:eastAsia="Times New Roman" w:hAnsi="Questa-Regular" w:cs="Times New Roman"/>
            <w:color w:val="212529"/>
            <w:sz w:val="23"/>
            <w:szCs w:val="23"/>
            <w:lang w:eastAsia="da-DK"/>
          </w:rPr>
          <w:delText>, stk. 1, eller § 2, stk. 2, nr. 1-6</w:delText>
        </w:r>
      </w:del>
      <w:r w:rsidRPr="00EE4420">
        <w:rPr>
          <w:rFonts w:ascii="Questa-Regular" w:eastAsia="Times New Roman" w:hAnsi="Questa-Regular" w:cs="Times New Roman"/>
          <w:color w:val="212529"/>
          <w:sz w:val="23"/>
          <w:szCs w:val="23"/>
          <w:lang w:eastAsia="da-DK"/>
        </w:rPr>
        <w:t>.</w:t>
      </w:r>
    </w:p>
    <w:p w14:paraId="4EBFD002" w14:textId="072A9544"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del w:id="60" w:author="Simon Mark Jacobsen" w:date="2025-07-03T14:13:00Z">
        <w:r w:rsidRPr="00EE4420" w:rsidDel="00D05C18">
          <w:rPr>
            <w:rFonts w:ascii="Questa-Regular" w:eastAsia="Times New Roman" w:hAnsi="Questa-Regular" w:cs="Times New Roman"/>
            <w:color w:val="212529"/>
            <w:sz w:val="23"/>
            <w:szCs w:val="23"/>
            <w:lang w:eastAsia="da-DK"/>
          </w:rPr>
          <w:delText xml:space="preserve">3) Det ansøgte opfylder ikke betingelser fastsat i §§ </w:delText>
        </w:r>
      </w:del>
      <w:del w:id="61" w:author="Simon Mark Jacobsen" w:date="2025-07-03T13:12:00Z">
        <w:r w:rsidRPr="00EE4420" w:rsidDel="007C3297">
          <w:rPr>
            <w:rFonts w:ascii="Questa-Regular" w:eastAsia="Times New Roman" w:hAnsi="Questa-Regular" w:cs="Times New Roman"/>
            <w:color w:val="212529"/>
            <w:sz w:val="23"/>
            <w:szCs w:val="23"/>
            <w:lang w:eastAsia="da-DK"/>
          </w:rPr>
          <w:delText>6</w:delText>
        </w:r>
      </w:del>
      <w:del w:id="62" w:author="Simon Mark Jacobsen" w:date="2025-07-03T14:13:00Z">
        <w:r w:rsidRPr="00EE4420" w:rsidDel="00D05C18">
          <w:rPr>
            <w:rFonts w:ascii="Questa-Regular" w:eastAsia="Times New Roman" w:hAnsi="Questa-Regular" w:cs="Times New Roman"/>
            <w:color w:val="212529"/>
            <w:sz w:val="23"/>
            <w:szCs w:val="23"/>
            <w:lang w:eastAsia="da-DK"/>
          </w:rPr>
          <w:delText xml:space="preserve"> eller </w:delText>
        </w:r>
      </w:del>
      <w:del w:id="63" w:author="Simon Mark Jacobsen" w:date="2025-07-03T13:12:00Z">
        <w:r w:rsidRPr="00EE4420" w:rsidDel="007C3297">
          <w:rPr>
            <w:rFonts w:ascii="Questa-Regular" w:eastAsia="Times New Roman" w:hAnsi="Questa-Regular" w:cs="Times New Roman"/>
            <w:color w:val="212529"/>
            <w:sz w:val="23"/>
            <w:szCs w:val="23"/>
            <w:lang w:eastAsia="da-DK"/>
          </w:rPr>
          <w:delText>7</w:delText>
        </w:r>
      </w:del>
      <w:r w:rsidRPr="00EE4420">
        <w:rPr>
          <w:rFonts w:ascii="Questa-Regular" w:eastAsia="Times New Roman" w:hAnsi="Questa-Regular" w:cs="Times New Roman"/>
          <w:color w:val="212529"/>
          <w:sz w:val="23"/>
          <w:szCs w:val="23"/>
          <w:lang w:eastAsia="da-DK"/>
        </w:rPr>
        <w:t>.</w:t>
      </w:r>
    </w:p>
    <w:p w14:paraId="2F9BB8BD" w14:textId="77777777" w:rsidR="00EE4420" w:rsidRPr="00EE4420" w:rsidRDefault="00EE4420" w:rsidP="00EE4420">
      <w:pPr>
        <w:spacing w:before="300"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Prioritering</w:t>
      </w:r>
    </w:p>
    <w:p w14:paraId="65BA0987" w14:textId="41E2153C"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w:t>
      </w:r>
      <w:del w:id="64" w:author="Simon Mark Jacobsen" w:date="2025-07-03T15:59:00Z">
        <w:r w:rsidRPr="00EE4420" w:rsidDel="00AE3F86">
          <w:rPr>
            <w:rFonts w:ascii="Questa-Regular" w:eastAsia="Times New Roman" w:hAnsi="Questa-Regular" w:cs="Times New Roman"/>
            <w:b/>
            <w:bCs/>
            <w:color w:val="212529"/>
            <w:sz w:val="23"/>
            <w:szCs w:val="23"/>
            <w:lang w:eastAsia="da-DK"/>
          </w:rPr>
          <w:delText xml:space="preserve"> </w:delText>
        </w:r>
      </w:del>
      <w:ins w:id="65" w:author="Simon Mark Jacobsen" w:date="2025-07-03T15:58:00Z">
        <w:r w:rsidR="00AE3F86">
          <w:rPr>
            <w:rFonts w:ascii="Questa-Regular" w:eastAsia="Times New Roman" w:hAnsi="Questa-Regular" w:cs="Times New Roman"/>
            <w:b/>
            <w:bCs/>
            <w:color w:val="212529"/>
            <w:sz w:val="23"/>
            <w:szCs w:val="23"/>
            <w:lang w:eastAsia="da-DK"/>
          </w:rPr>
          <w:t xml:space="preserve"> </w:t>
        </w:r>
      </w:ins>
      <w:ins w:id="66" w:author="Simon Mark Jacobsen" w:date="2025-07-03T13:40:00Z">
        <w:r w:rsidR="0015545B">
          <w:rPr>
            <w:rFonts w:ascii="Questa-Regular" w:eastAsia="Times New Roman" w:hAnsi="Questa-Regular" w:cs="Times New Roman"/>
            <w:b/>
            <w:bCs/>
            <w:color w:val="212529"/>
            <w:sz w:val="23"/>
            <w:szCs w:val="23"/>
            <w:lang w:eastAsia="da-DK"/>
          </w:rPr>
          <w:t>8</w:t>
        </w:r>
      </w:ins>
      <w:ins w:id="67" w:author="Simon Mark Jacobsen" w:date="2025-07-03T13:19:00Z">
        <w:r w:rsidR="007C3297">
          <w:rPr>
            <w:rFonts w:ascii="Questa-Regular" w:eastAsia="Times New Roman" w:hAnsi="Questa-Regular" w:cs="Times New Roman"/>
            <w:b/>
            <w:bCs/>
            <w:color w:val="212529"/>
            <w:sz w:val="23"/>
            <w:szCs w:val="23"/>
            <w:lang w:eastAsia="da-DK"/>
          </w:rPr>
          <w:t xml:space="preserve"> </w:t>
        </w:r>
      </w:ins>
      <w:del w:id="68" w:author="Simon Mark Jacobsen" w:date="2025-07-03T13:19:00Z">
        <w:r w:rsidRPr="00EE4420" w:rsidDel="007C3297">
          <w:rPr>
            <w:rFonts w:ascii="Questa-Regular" w:eastAsia="Times New Roman" w:hAnsi="Questa-Regular" w:cs="Times New Roman"/>
            <w:b/>
            <w:bCs/>
            <w:color w:val="212529"/>
            <w:sz w:val="23"/>
            <w:szCs w:val="23"/>
            <w:lang w:eastAsia="da-DK"/>
          </w:rPr>
          <w:delText>11</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xml:space="preserve"> Miljøstyrelsen prioriterer ansøgninger om tilsagn om tilskud, der opfylder betingelserne i § </w:t>
      </w:r>
      <w:ins w:id="69" w:author="Simon Mark Jacobsen" w:date="2025-07-03T13:40:00Z">
        <w:r w:rsidR="0015545B">
          <w:rPr>
            <w:rFonts w:ascii="Questa-Regular" w:eastAsia="Times New Roman" w:hAnsi="Questa-Regular" w:cs="Times New Roman"/>
            <w:color w:val="212529"/>
            <w:sz w:val="23"/>
            <w:szCs w:val="23"/>
            <w:lang w:eastAsia="da-DK"/>
          </w:rPr>
          <w:t>4</w:t>
        </w:r>
      </w:ins>
      <w:ins w:id="70" w:author="Simon Mark Jacobsen" w:date="2025-07-03T13:14:00Z">
        <w:r w:rsidR="007C3297">
          <w:rPr>
            <w:rFonts w:ascii="Questa-Regular" w:eastAsia="Times New Roman" w:hAnsi="Questa-Regular" w:cs="Times New Roman"/>
            <w:color w:val="212529"/>
            <w:sz w:val="23"/>
            <w:szCs w:val="23"/>
            <w:lang w:eastAsia="da-DK"/>
          </w:rPr>
          <w:t xml:space="preserve"> </w:t>
        </w:r>
      </w:ins>
      <w:del w:id="71" w:author="Simon Mark Jacobsen" w:date="2025-07-03T13:14:00Z">
        <w:r w:rsidRPr="00EE4420" w:rsidDel="007C3297">
          <w:rPr>
            <w:rFonts w:ascii="Questa-Regular" w:eastAsia="Times New Roman" w:hAnsi="Questa-Regular" w:cs="Times New Roman"/>
            <w:color w:val="212529"/>
            <w:sz w:val="23"/>
            <w:szCs w:val="23"/>
            <w:lang w:eastAsia="da-DK"/>
          </w:rPr>
          <w:delText>7</w:delText>
        </w:r>
      </w:del>
      <w:r w:rsidRPr="00EE4420">
        <w:rPr>
          <w:rFonts w:ascii="Questa-Regular" w:eastAsia="Times New Roman" w:hAnsi="Questa-Regular" w:cs="Times New Roman"/>
          <w:color w:val="212529"/>
          <w:sz w:val="23"/>
          <w:szCs w:val="23"/>
          <w:lang w:eastAsia="da-DK"/>
        </w:rPr>
        <w:t>, hvis der modtages flere ansøgninger, end der kan afholdes inden for tilskudsrammen.</w:t>
      </w:r>
    </w:p>
    <w:p w14:paraId="2D0C70E3"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2.</w:t>
      </w:r>
      <w:r w:rsidRPr="00EE4420">
        <w:rPr>
          <w:rFonts w:ascii="Questa-Regular" w:eastAsia="Times New Roman" w:hAnsi="Questa-Regular" w:cs="Times New Roman"/>
          <w:color w:val="212529"/>
          <w:sz w:val="23"/>
          <w:szCs w:val="23"/>
          <w:lang w:eastAsia="da-DK"/>
        </w:rPr>
        <w:t> Ansøgningerne prioriteres efter beliggenheden af det areal, hvorpå beskyttelsesforanstaltningen skal foretages, efter følgende betingelser i prioriteret rækkefølge:</w:t>
      </w:r>
    </w:p>
    <w:p w14:paraId="51537D12"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1) Arealet ligger inden for et strategisk vigtigt drikkevandsområde.</w:t>
      </w:r>
    </w:p>
    <w:p w14:paraId="0AF1F5C2"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Arealet ligger inden for et indvindingsopland til en almen vandforsyning.</w:t>
      </w:r>
    </w:p>
    <w:p w14:paraId="7F6DBB43"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3.</w:t>
      </w:r>
      <w:r w:rsidRPr="00EE4420">
        <w:rPr>
          <w:rFonts w:ascii="Questa-Regular" w:eastAsia="Times New Roman" w:hAnsi="Questa-Regular" w:cs="Times New Roman"/>
          <w:color w:val="212529"/>
          <w:sz w:val="23"/>
          <w:szCs w:val="23"/>
          <w:lang w:eastAsia="da-DK"/>
        </w:rPr>
        <w:t> Ved et strategisk vigtigt drikkevandsområde forstås,</w:t>
      </w:r>
    </w:p>
    <w:p w14:paraId="2FB5E47D"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1) et indvindingsopland til en almen vandforsyning eller et indsatsområde i en vedtaget indsatsplan, hvor der er få eller ingen alternative muligheder for vandindvinding,</w:t>
      </w:r>
    </w:p>
    <w:p w14:paraId="700B5FA8"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et indvindingsopland til en almen vandforsyning eller et indsatsområde i en vedtaget indsatsplan, hvor mange forbrugere i dag eller i fremtiden er afhængige af ressourcen, og hvor der kan opstå forsyningsmæssige udfordringer, eller</w:t>
      </w:r>
    </w:p>
    <w:p w14:paraId="7F619E79"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3) et areal, hvor der i dag ikke indvindes drikkevand, men som vurderes at kunne være en nødvendig grundvandsressource til brug for fremtidig forsyning af drikkevand.</w:t>
      </w:r>
    </w:p>
    <w:p w14:paraId="5F097E44"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4.</w:t>
      </w:r>
      <w:r w:rsidRPr="00EE4420">
        <w:rPr>
          <w:rFonts w:ascii="Questa-Regular" w:eastAsia="Times New Roman" w:hAnsi="Questa-Regular" w:cs="Times New Roman"/>
          <w:color w:val="212529"/>
          <w:sz w:val="23"/>
          <w:szCs w:val="23"/>
          <w:lang w:eastAsia="da-DK"/>
        </w:rPr>
        <w:t> Kommunalbestyrelsen foretager vurderingen af, om et areal ligger inden for et strategisk vigtigt drikkevandsområde. I tilfælde hvor vandet bruges i en anden kommune end der, hvor beskyttelsesforanstaltningen iværksættes, foretages vurderingen af kommunalbestyrelsen i den kommune, hvori vandet forbruges.</w:t>
      </w:r>
    </w:p>
    <w:p w14:paraId="0A3DEFB7"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5.</w:t>
      </w:r>
      <w:r w:rsidRPr="00EE4420">
        <w:rPr>
          <w:rFonts w:ascii="Questa-Regular" w:eastAsia="Times New Roman" w:hAnsi="Questa-Regular" w:cs="Times New Roman"/>
          <w:color w:val="212529"/>
          <w:sz w:val="23"/>
          <w:szCs w:val="23"/>
          <w:lang w:eastAsia="da-DK"/>
        </w:rPr>
        <w:t> Ansøgninger omfattet af stk. 2, nr. 1 og 2, prioriteres endvidere efter følgende pointsystem:</w:t>
      </w:r>
    </w:p>
    <w:p w14:paraId="0522005F"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1) Der tildeles 8 point, hvis det ansøgte areal er beliggende på en ø, som er angivet i bilag 1.</w:t>
      </w:r>
    </w:p>
    <w:p w14:paraId="0474FB88"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Der tildeles 8 point, hvis det ansøgte areal vedrører en vandforsyning med en samlet indvindingsmængde på under 200.000 m</w:t>
      </w:r>
      <w:r w:rsidRPr="00EE4420">
        <w:rPr>
          <w:rFonts w:ascii="Questa-Regular" w:eastAsia="Times New Roman" w:hAnsi="Questa-Regular" w:cs="Times New Roman"/>
          <w:color w:val="212529"/>
          <w:sz w:val="16"/>
          <w:szCs w:val="16"/>
          <w:vertAlign w:val="superscript"/>
          <w:lang w:eastAsia="da-DK"/>
        </w:rPr>
        <w:t>3</w:t>
      </w:r>
      <w:r w:rsidRPr="00EE4420">
        <w:rPr>
          <w:rFonts w:ascii="Questa-Regular" w:eastAsia="Times New Roman" w:hAnsi="Questa-Regular" w:cs="Times New Roman"/>
          <w:color w:val="212529"/>
          <w:sz w:val="23"/>
          <w:szCs w:val="23"/>
          <w:lang w:eastAsia="da-DK"/>
        </w:rPr>
        <w:t> pr. år, og længden af en forbindelsesledning til nærmeste alternative forsyningsmulighed, vil være mere end 10 km. Der tildeles 4 point, hvis det ansøgte areal vedrører en vandforsyning med en samlet indvindingsmængde på under 200.000 m</w:t>
      </w:r>
      <w:r w:rsidRPr="00EE4420">
        <w:rPr>
          <w:rFonts w:ascii="Questa-Regular" w:eastAsia="Times New Roman" w:hAnsi="Questa-Regular" w:cs="Times New Roman"/>
          <w:color w:val="212529"/>
          <w:sz w:val="16"/>
          <w:szCs w:val="16"/>
          <w:vertAlign w:val="superscript"/>
          <w:lang w:eastAsia="da-DK"/>
        </w:rPr>
        <w:t>3 </w:t>
      </w:r>
      <w:r w:rsidRPr="00EE4420">
        <w:rPr>
          <w:rFonts w:ascii="Questa-Regular" w:eastAsia="Times New Roman" w:hAnsi="Questa-Regular" w:cs="Times New Roman"/>
          <w:color w:val="212529"/>
          <w:sz w:val="23"/>
          <w:szCs w:val="23"/>
          <w:lang w:eastAsia="da-DK"/>
        </w:rPr>
        <w:t>per år, og længden af en forbindelsesledning til nærmeste alternative forsyningsmulighed er mellem 5-10 km.</w:t>
      </w:r>
    </w:p>
    <w:p w14:paraId="16E23AAB"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3) Der tildeles 8 point, hvis den forventede indvindingsmængde fra kildepladsen, som beskyttelsesforanstaltningen vedrører, er eller vil være over 800.000 m</w:t>
      </w:r>
      <w:r w:rsidRPr="00EE4420">
        <w:rPr>
          <w:rFonts w:ascii="Questa-Regular" w:eastAsia="Times New Roman" w:hAnsi="Questa-Regular" w:cs="Times New Roman"/>
          <w:color w:val="212529"/>
          <w:sz w:val="16"/>
          <w:szCs w:val="16"/>
          <w:vertAlign w:val="superscript"/>
          <w:lang w:eastAsia="da-DK"/>
        </w:rPr>
        <w:t>3</w:t>
      </w:r>
      <w:r w:rsidRPr="00EE4420">
        <w:rPr>
          <w:rFonts w:ascii="Questa-Regular" w:eastAsia="Times New Roman" w:hAnsi="Questa-Regular" w:cs="Times New Roman"/>
          <w:color w:val="212529"/>
          <w:sz w:val="23"/>
          <w:szCs w:val="23"/>
          <w:lang w:eastAsia="da-DK"/>
        </w:rPr>
        <w:t> pr. år, og 4 point, hvis indvindingsmængden er eller vil være under 800.000 m</w:t>
      </w:r>
      <w:r w:rsidRPr="00EE4420">
        <w:rPr>
          <w:rFonts w:ascii="Questa-Regular" w:eastAsia="Times New Roman" w:hAnsi="Questa-Regular" w:cs="Times New Roman"/>
          <w:color w:val="212529"/>
          <w:sz w:val="16"/>
          <w:szCs w:val="16"/>
          <w:vertAlign w:val="superscript"/>
          <w:lang w:eastAsia="da-DK"/>
        </w:rPr>
        <w:t>3</w:t>
      </w:r>
      <w:r w:rsidRPr="00EE4420">
        <w:rPr>
          <w:rFonts w:ascii="Questa-Regular" w:eastAsia="Times New Roman" w:hAnsi="Questa-Regular" w:cs="Times New Roman"/>
          <w:color w:val="212529"/>
          <w:sz w:val="23"/>
          <w:szCs w:val="23"/>
          <w:lang w:eastAsia="da-DK"/>
        </w:rPr>
        <w:t> pr. år.</w:t>
      </w:r>
    </w:p>
    <w:p w14:paraId="7FF176AD"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4) Der tildeles 8 point, hvis den beregnede udgift for vandforbrugere vil blive over 40 kr. pr m</w:t>
      </w:r>
      <w:r w:rsidRPr="00EE4420">
        <w:rPr>
          <w:rFonts w:ascii="Questa-Regular" w:eastAsia="Times New Roman" w:hAnsi="Questa-Regular" w:cs="Times New Roman"/>
          <w:color w:val="212529"/>
          <w:sz w:val="16"/>
          <w:szCs w:val="16"/>
          <w:vertAlign w:val="superscript"/>
          <w:lang w:eastAsia="da-DK"/>
        </w:rPr>
        <w:t>3</w:t>
      </w:r>
      <w:r w:rsidRPr="00EE4420">
        <w:rPr>
          <w:rFonts w:ascii="Questa-Regular" w:eastAsia="Times New Roman" w:hAnsi="Questa-Regular" w:cs="Times New Roman"/>
          <w:color w:val="212529"/>
          <w:sz w:val="23"/>
          <w:szCs w:val="23"/>
          <w:lang w:eastAsia="da-DK"/>
        </w:rPr>
        <w:t> vand beregnet ved at dividere den samlede udgift forbundet med den planlagte beskyttelsesindsats, der søges delvis dækning af, med vandforsyningens tilladte indvindingsmængde, 4 point hvis den beregnede udgift vil blive på 10-40 kr. pr m</w:t>
      </w:r>
      <w:r w:rsidRPr="00EE4420">
        <w:rPr>
          <w:rFonts w:ascii="Questa-Regular" w:eastAsia="Times New Roman" w:hAnsi="Questa-Regular" w:cs="Times New Roman"/>
          <w:color w:val="212529"/>
          <w:sz w:val="16"/>
          <w:szCs w:val="16"/>
          <w:vertAlign w:val="superscript"/>
          <w:lang w:eastAsia="da-DK"/>
        </w:rPr>
        <w:t>3</w:t>
      </w:r>
      <w:r w:rsidRPr="00EE4420">
        <w:rPr>
          <w:rFonts w:ascii="Questa-Regular" w:eastAsia="Times New Roman" w:hAnsi="Questa-Regular" w:cs="Times New Roman"/>
          <w:color w:val="212529"/>
          <w:sz w:val="23"/>
          <w:szCs w:val="23"/>
          <w:lang w:eastAsia="da-DK"/>
        </w:rPr>
        <w:t> vand.</w:t>
      </w:r>
    </w:p>
    <w:p w14:paraId="6D62D2C4"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lastRenderedPageBreak/>
        <w:t>5) Der tildeles 4 point, hvis beskyttelsesforanstaltningen på ansøgningstidspunktet indgår som element i en vedtaget indsatsplan eller anden kommunal planlægning for målrettet drikkevandsbeskyttelse.</w:t>
      </w:r>
    </w:p>
    <w:p w14:paraId="033C963A"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6) Der tildeles 4 point, hvis der er to eller flere potentielle offentligt eller privat støttede projekter om klima, natur eller friluftsliv, som ligger på eller i tilknytning til arealet, 2 point, hvis der er et enkelt potentielt projekt.</w:t>
      </w:r>
    </w:p>
    <w:p w14:paraId="465BEDA3"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6.</w:t>
      </w:r>
      <w:r w:rsidRPr="00EE4420">
        <w:rPr>
          <w:rFonts w:ascii="Questa-Regular" w:eastAsia="Times New Roman" w:hAnsi="Questa-Regular" w:cs="Times New Roman"/>
          <w:color w:val="212529"/>
          <w:sz w:val="23"/>
          <w:szCs w:val="23"/>
          <w:lang w:eastAsia="da-DK"/>
        </w:rPr>
        <w:t> Ved pointlighed prioriteres efter den højeste økonomiske belastning, jf. stk. 5, nr. 4, som beskyttelsesforanstaltningen vil medføre, således at ansøgninger med den højeste økonomiske belastning prioriteres først.</w:t>
      </w:r>
    </w:p>
    <w:p w14:paraId="4FB85365" w14:textId="77777777" w:rsidR="00EE4420" w:rsidRPr="00EE4420" w:rsidRDefault="00EE4420" w:rsidP="00EE4420">
      <w:pPr>
        <w:spacing w:before="400" w:after="100" w:line="240" w:lineRule="auto"/>
        <w:jc w:val="center"/>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Kapitel 4</w:t>
      </w:r>
    </w:p>
    <w:p w14:paraId="6D64179D" w14:textId="77777777" w:rsidR="00EE4420" w:rsidRPr="00EE4420" w:rsidRDefault="00EE4420" w:rsidP="00EE4420">
      <w:pPr>
        <w:spacing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Økonomi og tilskuddets størrelse</w:t>
      </w:r>
    </w:p>
    <w:p w14:paraId="33EADEA4" w14:textId="150C1E4D"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xml:space="preserve">§ </w:t>
      </w:r>
      <w:ins w:id="72" w:author="Simon Mark Jacobsen" w:date="2025-07-03T13:41:00Z">
        <w:r w:rsidR="0015545B">
          <w:rPr>
            <w:rFonts w:ascii="Questa-Regular" w:eastAsia="Times New Roman" w:hAnsi="Questa-Regular" w:cs="Times New Roman"/>
            <w:b/>
            <w:bCs/>
            <w:color w:val="212529"/>
            <w:sz w:val="23"/>
            <w:szCs w:val="23"/>
            <w:lang w:eastAsia="da-DK"/>
          </w:rPr>
          <w:t xml:space="preserve">9 </w:t>
        </w:r>
      </w:ins>
      <w:del w:id="73" w:author="Simon Mark Jacobsen" w:date="2025-07-03T13:41:00Z">
        <w:r w:rsidRPr="00EE4420" w:rsidDel="0015545B">
          <w:rPr>
            <w:rFonts w:ascii="Questa-Regular" w:eastAsia="Times New Roman" w:hAnsi="Questa-Regular" w:cs="Times New Roman"/>
            <w:b/>
            <w:bCs/>
            <w:color w:val="212529"/>
            <w:sz w:val="23"/>
            <w:szCs w:val="23"/>
            <w:lang w:eastAsia="da-DK"/>
          </w:rPr>
          <w:delText>1</w:delText>
        </w:r>
      </w:del>
      <w:del w:id="74" w:author="Simon Mark Jacobsen" w:date="2025-07-03T13:17:00Z">
        <w:r w:rsidRPr="00EE4420" w:rsidDel="007C3297">
          <w:rPr>
            <w:rFonts w:ascii="Questa-Regular" w:eastAsia="Times New Roman" w:hAnsi="Questa-Regular" w:cs="Times New Roman"/>
            <w:b/>
            <w:bCs/>
            <w:color w:val="212529"/>
            <w:sz w:val="23"/>
            <w:szCs w:val="23"/>
            <w:lang w:eastAsia="da-DK"/>
          </w:rPr>
          <w:delText>2</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Tilskud, der fastsættes for 202</w:t>
      </w:r>
      <w:ins w:id="75" w:author="Simon Mark Jacobsen" w:date="2025-07-03T13:17:00Z">
        <w:r w:rsidR="007C3297">
          <w:rPr>
            <w:rFonts w:ascii="Questa-Regular" w:eastAsia="Times New Roman" w:hAnsi="Questa-Regular" w:cs="Times New Roman"/>
            <w:color w:val="212529"/>
            <w:sz w:val="23"/>
            <w:szCs w:val="23"/>
            <w:lang w:eastAsia="da-DK"/>
          </w:rPr>
          <w:t>5</w:t>
        </w:r>
        <w:del w:id="76" w:author="Peter Fjeldgaard Hansen" w:date="2025-07-03T15:26:00Z">
          <w:r w:rsidR="007C3297" w:rsidDel="00690679">
            <w:rPr>
              <w:rFonts w:ascii="Questa-Regular" w:eastAsia="Times New Roman" w:hAnsi="Questa-Regular" w:cs="Times New Roman"/>
              <w:color w:val="212529"/>
              <w:sz w:val="23"/>
              <w:szCs w:val="23"/>
              <w:lang w:eastAsia="da-DK"/>
            </w:rPr>
            <w:delText xml:space="preserve"> </w:delText>
          </w:r>
        </w:del>
      </w:ins>
      <w:del w:id="77" w:author="Simon Mark Jacobsen" w:date="2025-07-03T13:17:00Z">
        <w:r w:rsidRPr="00EE4420" w:rsidDel="007C3297">
          <w:rPr>
            <w:rFonts w:ascii="Questa-Regular" w:eastAsia="Times New Roman" w:hAnsi="Questa-Regular" w:cs="Times New Roman"/>
            <w:color w:val="212529"/>
            <w:sz w:val="23"/>
            <w:szCs w:val="23"/>
            <w:lang w:eastAsia="da-DK"/>
          </w:rPr>
          <w:delText>4</w:delText>
        </w:r>
      </w:del>
      <w:r w:rsidRPr="00EE4420">
        <w:rPr>
          <w:rFonts w:ascii="Questa-Regular" w:eastAsia="Times New Roman" w:hAnsi="Questa-Regular" w:cs="Times New Roman"/>
          <w:color w:val="212529"/>
          <w:sz w:val="23"/>
          <w:szCs w:val="23"/>
          <w:lang w:eastAsia="da-DK"/>
        </w:rPr>
        <w:t>, fordeles i en ansøgningsrunde, som fastsættes nærmere af Miljøstyrelsen og vil fremgå af Miljøstyrelsens hjemmeside.</w:t>
      </w:r>
    </w:p>
    <w:p w14:paraId="546C161D" w14:textId="40F0C9A2" w:rsidR="00EE4420" w:rsidRPr="00EE4420" w:rsidDel="007C3297" w:rsidRDefault="00EE4420" w:rsidP="007C3297">
      <w:pPr>
        <w:spacing w:before="200" w:after="0" w:line="240" w:lineRule="auto"/>
        <w:ind w:firstLine="240"/>
        <w:rPr>
          <w:del w:id="78" w:author="Simon Mark Jacobsen" w:date="2025-07-03T13:17:00Z"/>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1</w:t>
      </w:r>
      <w:ins w:id="79" w:author="Simon Mark Jacobsen" w:date="2025-07-03T13:41:00Z">
        <w:r w:rsidR="0015545B">
          <w:rPr>
            <w:rFonts w:ascii="Questa-Regular" w:eastAsia="Times New Roman" w:hAnsi="Questa-Regular" w:cs="Times New Roman"/>
            <w:b/>
            <w:bCs/>
            <w:color w:val="212529"/>
            <w:sz w:val="23"/>
            <w:szCs w:val="23"/>
            <w:lang w:eastAsia="da-DK"/>
          </w:rPr>
          <w:t>0</w:t>
        </w:r>
      </w:ins>
      <w:ins w:id="80" w:author="Simon Mark Jacobsen" w:date="2025-07-03T15:58:00Z">
        <w:r w:rsidR="00AE3F86">
          <w:rPr>
            <w:rFonts w:ascii="Questa-Regular" w:eastAsia="Times New Roman" w:hAnsi="Questa-Regular" w:cs="Times New Roman"/>
            <w:b/>
            <w:bCs/>
            <w:color w:val="212529"/>
            <w:sz w:val="23"/>
            <w:szCs w:val="23"/>
            <w:lang w:eastAsia="da-DK"/>
          </w:rPr>
          <w:t xml:space="preserve"> </w:t>
        </w:r>
      </w:ins>
      <w:del w:id="81" w:author="Simon Mark Jacobsen" w:date="2025-07-03T13:17:00Z">
        <w:r w:rsidRPr="00EE4420" w:rsidDel="007C3297">
          <w:rPr>
            <w:rFonts w:ascii="Questa-Regular" w:eastAsia="Times New Roman" w:hAnsi="Questa-Regular" w:cs="Times New Roman"/>
            <w:b/>
            <w:bCs/>
            <w:color w:val="212529"/>
            <w:sz w:val="23"/>
            <w:szCs w:val="23"/>
            <w:lang w:eastAsia="da-DK"/>
          </w:rPr>
          <w:delText>3</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w:t>
      </w:r>
      <w:ins w:id="82" w:author="Simon Mark Jacobsen" w:date="2025-07-03T13:17:00Z">
        <w:r w:rsidR="007C3297" w:rsidRPr="00EE4420" w:rsidDel="007C3297">
          <w:rPr>
            <w:rFonts w:ascii="Questa-Regular" w:eastAsia="Times New Roman" w:hAnsi="Questa-Regular" w:cs="Times New Roman"/>
            <w:color w:val="212529"/>
            <w:sz w:val="23"/>
            <w:szCs w:val="23"/>
            <w:lang w:eastAsia="da-DK"/>
          </w:rPr>
          <w:t xml:space="preserve"> </w:t>
        </w:r>
      </w:ins>
      <w:del w:id="83" w:author="Simon Mark Jacobsen" w:date="2025-07-03T13:17:00Z">
        <w:r w:rsidRPr="00EE4420" w:rsidDel="007C3297">
          <w:rPr>
            <w:rFonts w:ascii="Questa-Regular" w:eastAsia="Times New Roman" w:hAnsi="Questa-Regular" w:cs="Times New Roman"/>
            <w:color w:val="212529"/>
            <w:sz w:val="23"/>
            <w:szCs w:val="23"/>
            <w:lang w:eastAsia="da-DK"/>
          </w:rPr>
          <w:delText>Tilskudssatserne for sløjfning af brønde og boringer til indvinding af grundvand udgør maksimalt et beløb på 15.000 kr. pr. brønd eller boring. Hvis en ansøgning indeholder flere brønde eller boringer er det gennemsnitlige maksimale beløb 15.000 kr. pr. brønd og pr. boring.</w:delText>
        </w:r>
      </w:del>
    </w:p>
    <w:p w14:paraId="51993CE3" w14:textId="77777777" w:rsidR="00EE4420" w:rsidRPr="00EE4420" w:rsidRDefault="00EE4420" w:rsidP="007C3297">
      <w:pPr>
        <w:spacing w:before="200" w:after="0" w:line="240" w:lineRule="auto"/>
        <w:ind w:firstLine="240"/>
        <w:rPr>
          <w:rFonts w:ascii="Questa-Regular" w:eastAsia="Times New Roman" w:hAnsi="Questa-Regular" w:cs="Times New Roman"/>
          <w:color w:val="212529"/>
          <w:sz w:val="23"/>
          <w:szCs w:val="23"/>
          <w:lang w:eastAsia="da-DK"/>
        </w:rPr>
      </w:pPr>
      <w:del w:id="84" w:author="Simon Mark Jacobsen" w:date="2025-07-03T13:17:00Z">
        <w:r w:rsidRPr="00EE4420" w:rsidDel="007C3297">
          <w:rPr>
            <w:rFonts w:ascii="Questa-Regular" w:eastAsia="Times New Roman" w:hAnsi="Questa-Regular" w:cs="Times New Roman"/>
            <w:i/>
            <w:iCs/>
            <w:color w:val="212529"/>
            <w:sz w:val="23"/>
            <w:szCs w:val="23"/>
            <w:lang w:eastAsia="da-DK"/>
          </w:rPr>
          <w:delText>Stk. 2.</w:delText>
        </w:r>
        <w:r w:rsidRPr="00EE4420" w:rsidDel="007C3297">
          <w:rPr>
            <w:rFonts w:ascii="Questa-Regular" w:eastAsia="Times New Roman" w:hAnsi="Questa-Regular" w:cs="Times New Roman"/>
            <w:color w:val="212529"/>
            <w:sz w:val="23"/>
            <w:szCs w:val="23"/>
            <w:lang w:eastAsia="da-DK"/>
          </w:rPr>
          <w:delText> </w:delText>
        </w:r>
      </w:del>
      <w:r w:rsidRPr="00EE4420">
        <w:rPr>
          <w:rFonts w:ascii="Questa-Regular" w:eastAsia="Times New Roman" w:hAnsi="Questa-Regular" w:cs="Times New Roman"/>
          <w:color w:val="212529"/>
          <w:sz w:val="23"/>
          <w:szCs w:val="23"/>
          <w:lang w:eastAsia="da-DK"/>
        </w:rPr>
        <w:t>Tilskud til beskyttelsesforanstaltninger mod forurening af arealer med henblik på sikring af drikkevand eller fremtidigt drikkevand, som indvindes af grundvand, kan højst udgøre 40 pct. af de samlede udgifter efter § 2</w:t>
      </w:r>
      <w:del w:id="85" w:author="Simon Mark Jacobsen" w:date="2025-07-03T13:42:00Z">
        <w:r w:rsidRPr="00EE4420" w:rsidDel="0015545B">
          <w:rPr>
            <w:rFonts w:ascii="Questa-Regular" w:eastAsia="Times New Roman" w:hAnsi="Questa-Regular" w:cs="Times New Roman"/>
            <w:color w:val="212529"/>
            <w:sz w:val="23"/>
            <w:szCs w:val="23"/>
            <w:lang w:eastAsia="da-DK"/>
          </w:rPr>
          <w:delText>, st</w:delText>
        </w:r>
      </w:del>
      <w:del w:id="86" w:author="Simon Mark Jacobsen" w:date="2025-07-03T13:41:00Z">
        <w:r w:rsidRPr="00EE4420" w:rsidDel="0015545B">
          <w:rPr>
            <w:rFonts w:ascii="Questa-Regular" w:eastAsia="Times New Roman" w:hAnsi="Questa-Regular" w:cs="Times New Roman"/>
            <w:color w:val="212529"/>
            <w:sz w:val="23"/>
            <w:szCs w:val="23"/>
            <w:lang w:eastAsia="da-DK"/>
          </w:rPr>
          <w:delText>k. 2, nr. 1-6,</w:delText>
        </w:r>
      </w:del>
      <w:r w:rsidRPr="00EE4420">
        <w:rPr>
          <w:rFonts w:ascii="Questa-Regular" w:eastAsia="Times New Roman" w:hAnsi="Questa-Regular" w:cs="Times New Roman"/>
          <w:color w:val="212529"/>
          <w:sz w:val="23"/>
          <w:szCs w:val="23"/>
          <w:lang w:eastAsia="da-DK"/>
        </w:rPr>
        <w:t xml:space="preserve"> og ydes som et engangsbeløb.</w:t>
      </w:r>
    </w:p>
    <w:p w14:paraId="7EC1AEF2"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 xml:space="preserve">Stk. </w:t>
      </w:r>
      <w:ins w:id="87" w:author="Simon Mark Jacobsen" w:date="2025-07-03T13:17:00Z">
        <w:r w:rsidR="007C3297">
          <w:rPr>
            <w:rFonts w:ascii="Questa-Regular" w:eastAsia="Times New Roman" w:hAnsi="Questa-Regular" w:cs="Times New Roman"/>
            <w:i/>
            <w:iCs/>
            <w:color w:val="212529"/>
            <w:sz w:val="23"/>
            <w:szCs w:val="23"/>
            <w:lang w:eastAsia="da-DK"/>
          </w:rPr>
          <w:t xml:space="preserve">2 </w:t>
        </w:r>
      </w:ins>
      <w:del w:id="88" w:author="Simon Mark Jacobsen" w:date="2025-07-03T13:17:00Z">
        <w:r w:rsidRPr="00EE4420" w:rsidDel="007C3297">
          <w:rPr>
            <w:rFonts w:ascii="Questa-Regular" w:eastAsia="Times New Roman" w:hAnsi="Questa-Regular" w:cs="Times New Roman"/>
            <w:i/>
            <w:iCs/>
            <w:color w:val="212529"/>
            <w:sz w:val="23"/>
            <w:szCs w:val="23"/>
            <w:lang w:eastAsia="da-DK"/>
          </w:rPr>
          <w:delText>3</w:delText>
        </w:r>
      </w:del>
      <w:r w:rsidRPr="00EE4420">
        <w:rPr>
          <w:rFonts w:ascii="Questa-Regular" w:eastAsia="Times New Roman" w:hAnsi="Questa-Regular" w:cs="Times New Roman"/>
          <w:i/>
          <w:iCs/>
          <w:color w:val="212529"/>
          <w:sz w:val="23"/>
          <w:szCs w:val="23"/>
          <w:lang w:eastAsia="da-DK"/>
        </w:rPr>
        <w:t>.</w:t>
      </w:r>
      <w:r w:rsidRPr="00EE4420">
        <w:rPr>
          <w:rFonts w:ascii="Questa-Regular" w:eastAsia="Times New Roman" w:hAnsi="Questa-Regular" w:cs="Times New Roman"/>
          <w:color w:val="212529"/>
          <w:sz w:val="23"/>
          <w:szCs w:val="23"/>
          <w:lang w:eastAsia="da-DK"/>
        </w:rPr>
        <w:t> Miljøstyrelsen skal, i det omfang tilskuddet udgør statsstøtte, i tilsagnet henvise til, at statsstøtten ydes med hjemmel i artikel 36 i Kommissionens forordning (EU) nr. 651/2014 af 17. juni 2014 om visse kategorier af statsstøttes forenelighed med det indre marked i henhold til traktatens artikel 107 og 108 (gruppefritagelsesforordningen) med senere ændringer. Tilsagnet skal endvidere indeholde oplysninger om tilskuddets størrelse og tilsagnsperioden. Miljøstyrelsen kan sætte nærmere vilkår for tilsagnet.</w:t>
      </w:r>
    </w:p>
    <w:p w14:paraId="67617BFD" w14:textId="77777777" w:rsidR="00EE4420" w:rsidRPr="00EE4420" w:rsidRDefault="00EE4420" w:rsidP="00EE4420">
      <w:pPr>
        <w:spacing w:before="400" w:after="100" w:line="240" w:lineRule="auto"/>
        <w:jc w:val="center"/>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Kapitel 5</w:t>
      </w:r>
    </w:p>
    <w:p w14:paraId="21DE7F57" w14:textId="77777777" w:rsidR="00EE4420" w:rsidRPr="00EE4420" w:rsidRDefault="00EE4420" w:rsidP="00EE4420">
      <w:pPr>
        <w:spacing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Ansøgning, indberetning, udbetaling af tilskud</w:t>
      </w:r>
    </w:p>
    <w:p w14:paraId="6FC7EBB1" w14:textId="01B5F35B"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1</w:t>
      </w:r>
      <w:ins w:id="89" w:author="Simon Mark Jacobsen" w:date="2025-07-03T15:58:00Z">
        <w:r w:rsidR="00AE3F86">
          <w:rPr>
            <w:rFonts w:ascii="Questa-Regular" w:eastAsia="Times New Roman" w:hAnsi="Questa-Regular" w:cs="Times New Roman"/>
            <w:b/>
            <w:bCs/>
            <w:color w:val="212529"/>
            <w:sz w:val="23"/>
            <w:szCs w:val="23"/>
            <w:lang w:eastAsia="da-DK"/>
          </w:rPr>
          <w:t>1</w:t>
        </w:r>
      </w:ins>
      <w:ins w:id="90" w:author="Simon Mark Jacobsen" w:date="2025-07-08T12:33:00Z">
        <w:r w:rsidR="00E404F6">
          <w:rPr>
            <w:rFonts w:ascii="Questa-Regular" w:eastAsia="Times New Roman" w:hAnsi="Questa-Regular" w:cs="Times New Roman"/>
            <w:b/>
            <w:bCs/>
            <w:color w:val="212529"/>
            <w:sz w:val="23"/>
            <w:szCs w:val="23"/>
            <w:lang w:eastAsia="da-DK"/>
          </w:rPr>
          <w:t xml:space="preserve"> </w:t>
        </w:r>
      </w:ins>
      <w:del w:id="91" w:author="Simon Mark Jacobsen" w:date="2025-07-03T13:17:00Z">
        <w:r w:rsidRPr="00EE4420" w:rsidDel="007C3297">
          <w:rPr>
            <w:rFonts w:ascii="Questa-Regular" w:eastAsia="Times New Roman" w:hAnsi="Questa-Regular" w:cs="Times New Roman"/>
            <w:b/>
            <w:bCs/>
            <w:color w:val="212529"/>
            <w:sz w:val="23"/>
            <w:szCs w:val="23"/>
            <w:lang w:eastAsia="da-DK"/>
          </w:rPr>
          <w:delText>4</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Ansøgning om tilsagn og om udbetaling af tilskud skal indsendes i en form og inden for en frist, som fastsættes af Miljøstyrelsen. Oplysninger om frister kan fås ved henvendelse til Miljøstyrelsen, og vil fremgå af Miljøstyrelsens hjemmeside, jf. dog stk. 2.</w:t>
      </w:r>
    </w:p>
    <w:p w14:paraId="63A9E341"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2.</w:t>
      </w:r>
      <w:r w:rsidRPr="00EE4420">
        <w:rPr>
          <w:rFonts w:ascii="Questa-Regular" w:eastAsia="Times New Roman" w:hAnsi="Questa-Regular" w:cs="Times New Roman"/>
          <w:color w:val="212529"/>
          <w:sz w:val="23"/>
          <w:szCs w:val="23"/>
          <w:lang w:eastAsia="da-DK"/>
        </w:rPr>
        <w:t> Miljøstyrelsen kan i særlige tilfælde dispensere fra formkrav og frister.</w:t>
      </w:r>
    </w:p>
    <w:p w14:paraId="07801B7E" w14:textId="3A41A8FF"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1</w:t>
      </w:r>
      <w:ins w:id="92" w:author="Simon Mark Jacobsen" w:date="2025-07-03T15:59:00Z">
        <w:r w:rsidR="00AE3F86">
          <w:rPr>
            <w:rFonts w:ascii="Questa-Regular" w:eastAsia="Times New Roman" w:hAnsi="Questa-Regular" w:cs="Times New Roman"/>
            <w:b/>
            <w:bCs/>
            <w:color w:val="212529"/>
            <w:sz w:val="23"/>
            <w:szCs w:val="23"/>
            <w:lang w:eastAsia="da-DK"/>
          </w:rPr>
          <w:t>2</w:t>
        </w:r>
      </w:ins>
      <w:r w:rsidR="007C3297">
        <w:rPr>
          <w:rFonts w:ascii="Questa-Regular" w:eastAsia="Times New Roman" w:hAnsi="Questa-Regular" w:cs="Times New Roman"/>
          <w:b/>
          <w:bCs/>
          <w:color w:val="212529"/>
          <w:sz w:val="23"/>
          <w:szCs w:val="23"/>
          <w:lang w:eastAsia="da-DK"/>
        </w:rPr>
        <w:t xml:space="preserve"> </w:t>
      </w:r>
      <w:del w:id="93" w:author="Simon Mark Jacobsen" w:date="2025-07-03T13:19:00Z">
        <w:r w:rsidRPr="00EE4420" w:rsidDel="007C3297">
          <w:rPr>
            <w:rFonts w:ascii="Questa-Regular" w:eastAsia="Times New Roman" w:hAnsi="Questa-Regular" w:cs="Times New Roman"/>
            <w:b/>
            <w:bCs/>
            <w:color w:val="212529"/>
            <w:sz w:val="23"/>
            <w:szCs w:val="23"/>
            <w:lang w:eastAsia="da-DK"/>
          </w:rPr>
          <w:delText>5</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w:t>
      </w:r>
      <w:del w:id="94" w:author="Simon Mark Jacobsen" w:date="2025-07-03T13:20:00Z">
        <w:r w:rsidRPr="00EE4420" w:rsidDel="007C3297">
          <w:rPr>
            <w:rFonts w:ascii="Questa-Regular" w:eastAsia="Times New Roman" w:hAnsi="Questa-Regular" w:cs="Times New Roman"/>
            <w:color w:val="212529"/>
            <w:sz w:val="23"/>
            <w:szCs w:val="23"/>
            <w:lang w:eastAsia="da-DK"/>
          </w:rPr>
          <w:delText>Ansøgning om tilsagn om tilskud til sløjfning af brønde og boringer til indvinding af grundvand, jf. § 6, omfatter alene udgifter til sløjfningen. Der kan alene gives tilsagn om og ydes tilskud til sløjfning af brønde og boringer til indvinding af grundvand, jf. § 6.</w:delText>
        </w:r>
      </w:del>
    </w:p>
    <w:p w14:paraId="58AB734F" w14:textId="340AB9EF"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2.</w:t>
      </w:r>
      <w:r w:rsidRPr="00EE4420">
        <w:rPr>
          <w:rFonts w:ascii="Questa-Regular" w:eastAsia="Times New Roman" w:hAnsi="Questa-Regular" w:cs="Times New Roman"/>
          <w:color w:val="212529"/>
          <w:sz w:val="23"/>
          <w:szCs w:val="23"/>
          <w:lang w:eastAsia="da-DK"/>
        </w:rPr>
        <w:t xml:space="preserve"> Der kan alene gives tilsagn om og ydes tilskud til udgifter til kompensation eller erstatning, i overensstemmelse med § </w:t>
      </w:r>
      <w:ins w:id="95" w:author="Simon Mark Jacobsen" w:date="2025-07-03T13:42:00Z">
        <w:r w:rsidR="0015545B">
          <w:rPr>
            <w:rFonts w:ascii="Questa-Regular" w:eastAsia="Times New Roman" w:hAnsi="Questa-Regular" w:cs="Times New Roman"/>
            <w:color w:val="212529"/>
            <w:sz w:val="23"/>
            <w:szCs w:val="23"/>
            <w:lang w:eastAsia="da-DK"/>
          </w:rPr>
          <w:t>4</w:t>
        </w:r>
      </w:ins>
      <w:ins w:id="96" w:author="Simon Mark Jacobsen" w:date="2025-07-03T13:20:00Z">
        <w:r w:rsidR="007C3297">
          <w:rPr>
            <w:rFonts w:ascii="Questa-Regular" w:eastAsia="Times New Roman" w:hAnsi="Questa-Regular" w:cs="Times New Roman"/>
            <w:color w:val="212529"/>
            <w:sz w:val="23"/>
            <w:szCs w:val="23"/>
            <w:lang w:eastAsia="da-DK"/>
          </w:rPr>
          <w:t xml:space="preserve"> </w:t>
        </w:r>
      </w:ins>
      <w:del w:id="97" w:author="Simon Mark Jacobsen" w:date="2025-07-03T13:20:00Z">
        <w:r w:rsidRPr="00EE4420" w:rsidDel="007C3297">
          <w:rPr>
            <w:rFonts w:ascii="Questa-Regular" w:eastAsia="Times New Roman" w:hAnsi="Questa-Regular" w:cs="Times New Roman"/>
            <w:color w:val="212529"/>
            <w:sz w:val="23"/>
            <w:szCs w:val="23"/>
            <w:lang w:eastAsia="da-DK"/>
          </w:rPr>
          <w:delText>7</w:delText>
        </w:r>
      </w:del>
      <w:r w:rsidRPr="00EE4420">
        <w:rPr>
          <w:rFonts w:ascii="Questa-Regular" w:eastAsia="Times New Roman" w:hAnsi="Questa-Regular" w:cs="Times New Roman"/>
          <w:color w:val="212529"/>
          <w:sz w:val="23"/>
          <w:szCs w:val="23"/>
          <w:lang w:eastAsia="da-DK"/>
        </w:rPr>
        <w:t>, til</w:t>
      </w:r>
    </w:p>
    <w:p w14:paraId="447382ED"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1) beskyttelsesforanstaltninger mod forurening af arealer med henblik på sikring af drikkevand eller fremtidigt drikkevand, som indvindes af grundvand,</w:t>
      </w:r>
    </w:p>
    <w:p w14:paraId="1E72A726"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forundersøgelser til den konkrete beskyttelsesforanstaltning,</w:t>
      </w:r>
    </w:p>
    <w:p w14:paraId="2F83299C"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3) tinglysning, og</w:t>
      </w:r>
    </w:p>
    <w:p w14:paraId="55E0001D"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4) andre udgifter, der er nødvendige for opfyldelse af forpligtelser over for Miljøstyrelsen i anledning af meddelt tilsagn om tilskud.</w:t>
      </w:r>
    </w:p>
    <w:p w14:paraId="0D714C74"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lastRenderedPageBreak/>
        <w:t>Stk. 3.</w:t>
      </w:r>
      <w:r w:rsidRPr="00EE4420">
        <w:rPr>
          <w:rFonts w:ascii="Questa-Regular" w:eastAsia="Times New Roman" w:hAnsi="Questa-Regular" w:cs="Times New Roman"/>
          <w:color w:val="212529"/>
          <w:sz w:val="23"/>
          <w:szCs w:val="23"/>
          <w:lang w:eastAsia="da-DK"/>
        </w:rPr>
        <w:t> Til udgifter til forundersøgelse af beskyttelsesforanstaltningen kan alene medregnes udgifter til arealafgrænsning og udgifter afholdt ved indgåelse af frivillig aftale med lodsejer eller ved dialog med lodsejer før afgørelse efter §§ 24 eller 26 a i lov om miljøbeskyttelse.</w:t>
      </w:r>
    </w:p>
    <w:p w14:paraId="4E8EB18A"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4.</w:t>
      </w:r>
      <w:r w:rsidRPr="00EE4420">
        <w:rPr>
          <w:rFonts w:ascii="Questa-Regular" w:eastAsia="Times New Roman" w:hAnsi="Questa-Regular" w:cs="Times New Roman"/>
          <w:color w:val="212529"/>
          <w:sz w:val="23"/>
          <w:szCs w:val="23"/>
          <w:lang w:eastAsia="da-DK"/>
        </w:rPr>
        <w:t> Ved erstatning eller kompensation ved opkøb af jord kan der kun ydes tilskud til differencen mellem den vurderede købspris og salgspris af jorden.</w:t>
      </w:r>
    </w:p>
    <w:p w14:paraId="533DEC33" w14:textId="4A340217" w:rsidR="00EE4420" w:rsidRPr="00EE4420" w:rsidDel="007C3297" w:rsidRDefault="00EE4420" w:rsidP="007C3297">
      <w:pPr>
        <w:spacing w:before="200" w:after="0" w:line="240" w:lineRule="auto"/>
        <w:ind w:firstLine="240"/>
        <w:rPr>
          <w:del w:id="98" w:author="Simon Mark Jacobsen" w:date="2025-07-03T13:20:00Z"/>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1</w:t>
      </w:r>
      <w:ins w:id="99" w:author="Simon Mark Jacobsen" w:date="2025-07-03T13:42:00Z">
        <w:r w:rsidR="0015545B">
          <w:rPr>
            <w:rFonts w:ascii="Questa-Regular" w:eastAsia="Times New Roman" w:hAnsi="Questa-Regular" w:cs="Times New Roman"/>
            <w:b/>
            <w:bCs/>
            <w:color w:val="212529"/>
            <w:sz w:val="23"/>
            <w:szCs w:val="23"/>
            <w:lang w:eastAsia="da-DK"/>
          </w:rPr>
          <w:t>3</w:t>
        </w:r>
      </w:ins>
      <w:ins w:id="100" w:author="Simon Mark Jacobsen" w:date="2025-07-03T13:22:00Z">
        <w:r w:rsidR="0012360B">
          <w:rPr>
            <w:rFonts w:ascii="Questa-Regular" w:eastAsia="Times New Roman" w:hAnsi="Questa-Regular" w:cs="Times New Roman"/>
            <w:b/>
            <w:bCs/>
            <w:color w:val="212529"/>
            <w:sz w:val="23"/>
            <w:szCs w:val="23"/>
            <w:lang w:eastAsia="da-DK"/>
          </w:rPr>
          <w:t xml:space="preserve"> </w:t>
        </w:r>
      </w:ins>
      <w:del w:id="101" w:author="Simon Mark Jacobsen" w:date="2025-07-03T13:22:00Z">
        <w:r w:rsidRPr="00EE4420" w:rsidDel="0012360B">
          <w:rPr>
            <w:rFonts w:ascii="Questa-Regular" w:eastAsia="Times New Roman" w:hAnsi="Questa-Regular" w:cs="Times New Roman"/>
            <w:b/>
            <w:bCs/>
            <w:color w:val="212529"/>
            <w:sz w:val="23"/>
            <w:szCs w:val="23"/>
            <w:lang w:eastAsia="da-DK"/>
          </w:rPr>
          <w:delText>6</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w:t>
      </w:r>
      <w:ins w:id="102" w:author="Simon Mark Jacobsen" w:date="2025-07-03T13:20:00Z">
        <w:r w:rsidR="007C3297" w:rsidRPr="00EE4420" w:rsidDel="007C3297">
          <w:rPr>
            <w:rFonts w:ascii="Questa-Regular" w:eastAsia="Times New Roman" w:hAnsi="Questa-Regular" w:cs="Times New Roman"/>
            <w:color w:val="212529"/>
            <w:sz w:val="23"/>
            <w:szCs w:val="23"/>
            <w:lang w:eastAsia="da-DK"/>
          </w:rPr>
          <w:t xml:space="preserve"> </w:t>
        </w:r>
      </w:ins>
      <w:del w:id="103" w:author="Simon Mark Jacobsen" w:date="2025-07-03T13:20:00Z">
        <w:r w:rsidRPr="00EE4420" w:rsidDel="007C3297">
          <w:rPr>
            <w:rFonts w:ascii="Questa-Regular" w:eastAsia="Times New Roman" w:hAnsi="Questa-Regular" w:cs="Times New Roman"/>
            <w:color w:val="212529"/>
            <w:sz w:val="23"/>
            <w:szCs w:val="23"/>
            <w:lang w:eastAsia="da-DK"/>
          </w:rPr>
          <w:delText>Tilskud til sløjfning af brønde og boringer til indvinding af grundvand udbetales, når følgende er modtaget i Miljøstyrelsen:</w:delText>
        </w:r>
      </w:del>
    </w:p>
    <w:p w14:paraId="099B3E0B" w14:textId="77777777" w:rsidR="00EE4420" w:rsidRPr="00EE4420" w:rsidDel="007C3297" w:rsidRDefault="00EE4420" w:rsidP="007C3297">
      <w:pPr>
        <w:spacing w:before="200" w:after="0" w:line="240" w:lineRule="auto"/>
        <w:ind w:firstLine="240"/>
        <w:rPr>
          <w:del w:id="104" w:author="Simon Mark Jacobsen" w:date="2025-07-03T13:20:00Z"/>
          <w:rFonts w:ascii="Questa-Regular" w:eastAsia="Times New Roman" w:hAnsi="Questa-Regular" w:cs="Times New Roman"/>
          <w:color w:val="212529"/>
          <w:sz w:val="23"/>
          <w:szCs w:val="23"/>
          <w:lang w:eastAsia="da-DK"/>
        </w:rPr>
      </w:pPr>
      <w:del w:id="105" w:author="Simon Mark Jacobsen" w:date="2025-07-03T13:20:00Z">
        <w:r w:rsidRPr="00EE4420" w:rsidDel="007C3297">
          <w:rPr>
            <w:rFonts w:ascii="Questa-Regular" w:eastAsia="Times New Roman" w:hAnsi="Questa-Regular" w:cs="Times New Roman"/>
            <w:color w:val="212529"/>
            <w:sz w:val="23"/>
            <w:szCs w:val="23"/>
            <w:lang w:eastAsia="da-DK"/>
          </w:rPr>
          <w:delText>1) Faktura for sløjfningen af brønd eller boring til indvinding af grundvand.</w:delText>
        </w:r>
      </w:del>
    </w:p>
    <w:p w14:paraId="23A7D37C" w14:textId="77777777" w:rsidR="00EE4420" w:rsidRPr="00EE4420" w:rsidDel="007C3297" w:rsidRDefault="00EE4420" w:rsidP="007C3297">
      <w:pPr>
        <w:spacing w:before="200" w:after="0" w:line="240" w:lineRule="auto"/>
        <w:ind w:firstLine="240"/>
        <w:rPr>
          <w:del w:id="106" w:author="Simon Mark Jacobsen" w:date="2025-07-03T13:20:00Z"/>
          <w:rFonts w:ascii="Questa-Regular" w:eastAsia="Times New Roman" w:hAnsi="Questa-Regular" w:cs="Times New Roman"/>
          <w:color w:val="212529"/>
          <w:sz w:val="23"/>
          <w:szCs w:val="23"/>
          <w:lang w:eastAsia="da-DK"/>
        </w:rPr>
      </w:pPr>
      <w:del w:id="107" w:author="Simon Mark Jacobsen" w:date="2025-07-03T13:20:00Z">
        <w:r w:rsidRPr="00EE4420" w:rsidDel="007C3297">
          <w:rPr>
            <w:rFonts w:ascii="Questa-Regular" w:eastAsia="Times New Roman" w:hAnsi="Questa-Regular" w:cs="Times New Roman"/>
            <w:color w:val="212529"/>
            <w:sz w:val="23"/>
            <w:szCs w:val="23"/>
            <w:lang w:eastAsia="da-DK"/>
          </w:rPr>
          <w:delText>2) Anmeldelsen til kommunalbestyrelsen om sløjfning, jf. § 26 i bekendtgørelse om udførelse og sløjfning af boringer og brønde på land.</w:delText>
        </w:r>
      </w:del>
    </w:p>
    <w:p w14:paraId="78690B51" w14:textId="77777777" w:rsidR="00EE4420" w:rsidRPr="00EE4420" w:rsidDel="007C3297" w:rsidRDefault="00EE4420" w:rsidP="007C3297">
      <w:pPr>
        <w:spacing w:before="200" w:after="0" w:line="240" w:lineRule="auto"/>
        <w:ind w:firstLine="240"/>
        <w:rPr>
          <w:del w:id="108" w:author="Simon Mark Jacobsen" w:date="2025-07-03T13:20:00Z"/>
          <w:rFonts w:ascii="Questa-Regular" w:eastAsia="Times New Roman" w:hAnsi="Questa-Regular" w:cs="Times New Roman"/>
          <w:color w:val="212529"/>
          <w:sz w:val="23"/>
          <w:szCs w:val="23"/>
          <w:lang w:eastAsia="da-DK"/>
        </w:rPr>
      </w:pPr>
      <w:del w:id="109" w:author="Simon Mark Jacobsen" w:date="2025-07-03T13:20:00Z">
        <w:r w:rsidRPr="00EE4420" w:rsidDel="007C3297">
          <w:rPr>
            <w:rFonts w:ascii="Questa-Regular" w:eastAsia="Times New Roman" w:hAnsi="Questa-Regular" w:cs="Times New Roman"/>
            <w:color w:val="212529"/>
            <w:sz w:val="23"/>
            <w:szCs w:val="23"/>
            <w:lang w:eastAsia="da-DK"/>
          </w:rPr>
          <w:delText>3) Indberetningen af sløjfningen til GEUS, jf. § 27 i bekendtgørelse om udførelse og sløjfning af boringer og brønde på land.</w:delText>
        </w:r>
      </w:del>
    </w:p>
    <w:p w14:paraId="70E4295E" w14:textId="77777777" w:rsidR="00EE4420" w:rsidRPr="00EE4420" w:rsidRDefault="00EE4420" w:rsidP="007C3297">
      <w:pPr>
        <w:spacing w:before="200" w:after="0" w:line="240" w:lineRule="auto"/>
        <w:ind w:firstLine="240"/>
        <w:rPr>
          <w:rFonts w:ascii="Questa-Regular" w:eastAsia="Times New Roman" w:hAnsi="Questa-Regular" w:cs="Times New Roman"/>
          <w:color w:val="212529"/>
          <w:sz w:val="23"/>
          <w:szCs w:val="23"/>
          <w:lang w:eastAsia="da-DK"/>
        </w:rPr>
      </w:pPr>
      <w:del w:id="110" w:author="Simon Mark Jacobsen" w:date="2025-07-03T13:20:00Z">
        <w:r w:rsidRPr="00EE4420" w:rsidDel="007C3297">
          <w:rPr>
            <w:rFonts w:ascii="Questa-Regular" w:eastAsia="Times New Roman" w:hAnsi="Questa-Regular" w:cs="Times New Roman"/>
            <w:i/>
            <w:iCs/>
            <w:color w:val="212529"/>
            <w:sz w:val="23"/>
            <w:szCs w:val="23"/>
            <w:lang w:eastAsia="da-DK"/>
          </w:rPr>
          <w:delText>Stk. 2.</w:delText>
        </w:r>
        <w:r w:rsidRPr="00EE4420" w:rsidDel="007C3297">
          <w:rPr>
            <w:rFonts w:ascii="Questa-Regular" w:eastAsia="Times New Roman" w:hAnsi="Questa-Regular" w:cs="Times New Roman"/>
            <w:color w:val="212529"/>
            <w:sz w:val="23"/>
            <w:szCs w:val="23"/>
            <w:lang w:eastAsia="da-DK"/>
          </w:rPr>
          <w:delText> </w:delText>
        </w:r>
      </w:del>
      <w:r w:rsidRPr="00EE4420">
        <w:rPr>
          <w:rFonts w:ascii="Questa-Regular" w:eastAsia="Times New Roman" w:hAnsi="Questa-Regular" w:cs="Times New Roman"/>
          <w:color w:val="212529"/>
          <w:sz w:val="23"/>
          <w:szCs w:val="23"/>
          <w:lang w:eastAsia="da-DK"/>
        </w:rPr>
        <w:t>Tilskud til beskyttelsesforanstaltninger af arealer mod forurening med henblik på sikring af drikkevand eller fremtidigt drikkevand, som indvindes af grundvand, udbetales, når følgende dokumentation er modtaget i Miljøstyrelsen:</w:t>
      </w:r>
    </w:p>
    <w:p w14:paraId="7C140098" w14:textId="55568472"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 xml:space="preserve">1) Dokumentation for frivillig aftale, påbud, forbud, pålæg eller andre foranstaltninger, jf. § </w:t>
      </w:r>
      <w:ins w:id="111" w:author="Simon Mark Jacobsen" w:date="2025-07-03T14:01:00Z">
        <w:r w:rsidR="00064585">
          <w:rPr>
            <w:rFonts w:ascii="Questa-Regular" w:eastAsia="Times New Roman" w:hAnsi="Questa-Regular" w:cs="Times New Roman"/>
            <w:color w:val="212529"/>
            <w:sz w:val="23"/>
            <w:szCs w:val="23"/>
            <w:lang w:eastAsia="da-DK"/>
          </w:rPr>
          <w:t xml:space="preserve">4 </w:t>
        </w:r>
      </w:ins>
      <w:del w:id="112" w:author="Simon Mark Jacobsen" w:date="2025-07-03T13:21:00Z">
        <w:r w:rsidRPr="00EE4420" w:rsidDel="007C3297">
          <w:rPr>
            <w:rFonts w:ascii="Questa-Regular" w:eastAsia="Times New Roman" w:hAnsi="Questa-Regular" w:cs="Times New Roman"/>
            <w:color w:val="212529"/>
            <w:sz w:val="23"/>
            <w:szCs w:val="23"/>
            <w:lang w:eastAsia="da-DK"/>
          </w:rPr>
          <w:delText>7</w:delText>
        </w:r>
      </w:del>
      <w:r w:rsidRPr="00EE4420">
        <w:rPr>
          <w:rFonts w:ascii="Questa-Regular" w:eastAsia="Times New Roman" w:hAnsi="Questa-Regular" w:cs="Times New Roman"/>
          <w:color w:val="212529"/>
          <w:sz w:val="23"/>
          <w:szCs w:val="23"/>
          <w:lang w:eastAsia="da-DK"/>
        </w:rPr>
        <w:t>, stk. 1.</w:t>
      </w:r>
    </w:p>
    <w:p w14:paraId="2667B464"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Dokumentation for tinglysning af restriktioner eller rådighedsindskrænkninger i forbindelse med den konkrete beskyttelsesforanstaltning, ved indgået frivillig aftale, som træder i stedet for et påbud eller forbud efter § 24 i lov om miljøbeskyttelse, frivillig aftale efter § 13 d i lov om vandforsyning m.v., påbud eller forbud efter § 24 i lov om miljøbeskyttelse eller pålæg om rådighedsindskrænkninger eller andre foranstaltninger efter § 26 a i lov om miljøbeskyttelse, medmindre der er retlige hindringer for tinglysning.</w:t>
      </w:r>
    </w:p>
    <w:p w14:paraId="73802CD4"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3) Den påkrævede regnskabsmæssige dokumentation i forhold til tilsagnets størrelse.</w:t>
      </w:r>
    </w:p>
    <w:p w14:paraId="1744AC51" w14:textId="1503014D"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 xml:space="preserve">Stk. </w:t>
      </w:r>
      <w:ins w:id="113" w:author="Simon Mark Jacobsen" w:date="2025-07-03T13:22:00Z">
        <w:r w:rsidR="0012360B">
          <w:rPr>
            <w:rFonts w:ascii="Questa-Regular" w:eastAsia="Times New Roman" w:hAnsi="Questa-Regular" w:cs="Times New Roman"/>
            <w:i/>
            <w:iCs/>
            <w:color w:val="212529"/>
            <w:sz w:val="23"/>
            <w:szCs w:val="23"/>
            <w:lang w:eastAsia="da-DK"/>
          </w:rPr>
          <w:t xml:space="preserve">2 </w:t>
        </w:r>
      </w:ins>
      <w:del w:id="114" w:author="Simon Mark Jacobsen" w:date="2025-07-03T13:22:00Z">
        <w:r w:rsidRPr="00EE4420" w:rsidDel="0012360B">
          <w:rPr>
            <w:rFonts w:ascii="Questa-Regular" w:eastAsia="Times New Roman" w:hAnsi="Questa-Regular" w:cs="Times New Roman"/>
            <w:i/>
            <w:iCs/>
            <w:color w:val="212529"/>
            <w:sz w:val="23"/>
            <w:szCs w:val="23"/>
            <w:lang w:eastAsia="da-DK"/>
          </w:rPr>
          <w:delText>3</w:delText>
        </w:r>
      </w:del>
      <w:r w:rsidRPr="00EE4420">
        <w:rPr>
          <w:rFonts w:ascii="Questa-Regular" w:eastAsia="Times New Roman" w:hAnsi="Questa-Regular" w:cs="Times New Roman"/>
          <w:i/>
          <w:iCs/>
          <w:color w:val="212529"/>
          <w:sz w:val="23"/>
          <w:szCs w:val="23"/>
          <w:lang w:eastAsia="da-DK"/>
        </w:rPr>
        <w:t>.</w:t>
      </w:r>
      <w:r w:rsidRPr="00EE4420">
        <w:rPr>
          <w:rFonts w:ascii="Questa-Regular" w:eastAsia="Times New Roman" w:hAnsi="Questa-Regular" w:cs="Times New Roman"/>
          <w:color w:val="212529"/>
          <w:sz w:val="23"/>
          <w:szCs w:val="23"/>
          <w:lang w:eastAsia="da-DK"/>
        </w:rPr>
        <w:t xml:space="preserve"> Udbetaling af tilskud sker til </w:t>
      </w:r>
      <w:del w:id="115" w:author="Simon Mark Jacobsen" w:date="2025-07-03T14:21:00Z">
        <w:r w:rsidRPr="00EE4420" w:rsidDel="0016459F">
          <w:rPr>
            <w:rFonts w:ascii="Questa-Regular" w:eastAsia="Times New Roman" w:hAnsi="Questa-Regular" w:cs="Times New Roman"/>
            <w:color w:val="212529"/>
            <w:sz w:val="23"/>
            <w:szCs w:val="23"/>
            <w:lang w:eastAsia="da-DK"/>
          </w:rPr>
          <w:delText xml:space="preserve">tilsagnshavers NemKonto, hvis det er en fysisk person, som har ansøgt, og til </w:delText>
        </w:r>
      </w:del>
      <w:r w:rsidRPr="00EE4420">
        <w:rPr>
          <w:rFonts w:ascii="Questa-Regular" w:eastAsia="Times New Roman" w:hAnsi="Questa-Regular" w:cs="Times New Roman"/>
          <w:color w:val="212529"/>
          <w:sz w:val="23"/>
          <w:szCs w:val="23"/>
          <w:lang w:eastAsia="da-DK"/>
        </w:rPr>
        <w:t>kommunalbestyrelsen, den almene vandforsyning eller vandsamarbejdet,</w:t>
      </w:r>
      <w:ins w:id="116" w:author="Simon Mark Jacobsen" w:date="2025-07-03T14:21:00Z">
        <w:r w:rsidR="0016459F">
          <w:rPr>
            <w:rFonts w:ascii="Questa-Regular" w:eastAsia="Times New Roman" w:hAnsi="Questa-Regular" w:cs="Times New Roman"/>
            <w:color w:val="212529"/>
            <w:sz w:val="23"/>
            <w:szCs w:val="23"/>
            <w:lang w:eastAsia="da-DK"/>
          </w:rPr>
          <w:t xml:space="preserve"> alt efter hvem der har ansøgt.</w:t>
        </w:r>
      </w:ins>
      <w:del w:id="117" w:author="Simon Mark Jacobsen" w:date="2025-07-03T14:21:00Z">
        <w:r w:rsidRPr="00EE4420" w:rsidDel="0016459F">
          <w:rPr>
            <w:rFonts w:ascii="Questa-Regular" w:eastAsia="Times New Roman" w:hAnsi="Questa-Regular" w:cs="Times New Roman"/>
            <w:color w:val="212529"/>
            <w:sz w:val="23"/>
            <w:szCs w:val="23"/>
            <w:lang w:eastAsia="da-DK"/>
          </w:rPr>
          <w:delText xml:space="preserve"> hvis det er disse, som har ansøgt</w:delText>
        </w:r>
      </w:del>
      <w:r w:rsidRPr="00EE4420">
        <w:rPr>
          <w:rFonts w:ascii="Questa-Regular" w:eastAsia="Times New Roman" w:hAnsi="Questa-Regular" w:cs="Times New Roman"/>
          <w:color w:val="212529"/>
          <w:sz w:val="23"/>
          <w:szCs w:val="23"/>
          <w:lang w:eastAsia="da-DK"/>
        </w:rPr>
        <w:t>.</w:t>
      </w:r>
    </w:p>
    <w:p w14:paraId="40935719"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 xml:space="preserve">Stk. </w:t>
      </w:r>
      <w:ins w:id="118" w:author="Simon Mark Jacobsen" w:date="2025-07-03T13:22:00Z">
        <w:r w:rsidR="0012360B">
          <w:rPr>
            <w:rFonts w:ascii="Questa-Regular" w:eastAsia="Times New Roman" w:hAnsi="Questa-Regular" w:cs="Times New Roman"/>
            <w:i/>
            <w:iCs/>
            <w:color w:val="212529"/>
            <w:sz w:val="23"/>
            <w:szCs w:val="23"/>
            <w:lang w:eastAsia="da-DK"/>
          </w:rPr>
          <w:t xml:space="preserve">3 </w:t>
        </w:r>
      </w:ins>
      <w:del w:id="119" w:author="Simon Mark Jacobsen" w:date="2025-07-03T13:22:00Z">
        <w:r w:rsidRPr="00EE4420" w:rsidDel="0012360B">
          <w:rPr>
            <w:rFonts w:ascii="Questa-Regular" w:eastAsia="Times New Roman" w:hAnsi="Questa-Regular" w:cs="Times New Roman"/>
            <w:i/>
            <w:iCs/>
            <w:color w:val="212529"/>
            <w:sz w:val="23"/>
            <w:szCs w:val="23"/>
            <w:lang w:eastAsia="da-DK"/>
          </w:rPr>
          <w:delText>4</w:delText>
        </w:r>
      </w:del>
      <w:ins w:id="120" w:author="Simon Mark Jacobsen" w:date="2025-07-03T13:22:00Z">
        <w:del w:id="121" w:author="Marie Louise Loberg" w:date="2025-07-10T13:35:00Z">
          <w:r w:rsidR="0012360B" w:rsidDel="00FB0B90">
            <w:rPr>
              <w:rFonts w:ascii="Questa-Regular" w:eastAsia="Times New Roman" w:hAnsi="Questa-Regular" w:cs="Times New Roman"/>
              <w:i/>
              <w:iCs/>
              <w:color w:val="212529"/>
              <w:sz w:val="23"/>
              <w:szCs w:val="23"/>
              <w:lang w:eastAsia="da-DK"/>
            </w:rPr>
            <w:delText xml:space="preserve"> </w:delText>
          </w:r>
        </w:del>
      </w:ins>
      <w:del w:id="122" w:author="Simon Mark Jacobsen" w:date="2025-07-03T13:22:00Z">
        <w:r w:rsidRPr="00EE4420" w:rsidDel="0012360B">
          <w:rPr>
            <w:rFonts w:ascii="Questa-Regular" w:eastAsia="Times New Roman" w:hAnsi="Questa-Regular" w:cs="Times New Roman"/>
            <w:i/>
            <w:iCs/>
            <w:color w:val="212529"/>
            <w:sz w:val="23"/>
            <w:szCs w:val="23"/>
            <w:lang w:eastAsia="da-DK"/>
          </w:rPr>
          <w:delText>.</w:delText>
        </w:r>
      </w:del>
      <w:r w:rsidRPr="00EE4420">
        <w:rPr>
          <w:rFonts w:ascii="Questa-Regular" w:eastAsia="Times New Roman" w:hAnsi="Questa-Regular" w:cs="Times New Roman"/>
          <w:color w:val="212529"/>
          <w:sz w:val="23"/>
          <w:szCs w:val="23"/>
          <w:lang w:eastAsia="da-DK"/>
        </w:rPr>
        <w:t> Miljøstyrelsen kan kræve yderligere dokumentation, hvis det findes nødvendigt.</w:t>
      </w:r>
    </w:p>
    <w:p w14:paraId="6F813258" w14:textId="77777777" w:rsidR="00EE4420" w:rsidRPr="00EE4420" w:rsidDel="0012360B" w:rsidRDefault="00EE4420" w:rsidP="00EE4420">
      <w:pPr>
        <w:spacing w:before="200" w:after="0" w:line="240" w:lineRule="auto"/>
        <w:ind w:firstLine="240"/>
        <w:rPr>
          <w:del w:id="123" w:author="Simon Mark Jacobsen" w:date="2025-07-03T13:22:00Z"/>
          <w:rFonts w:ascii="Questa-Regular" w:eastAsia="Times New Roman" w:hAnsi="Questa-Regular" w:cs="Times New Roman"/>
          <w:color w:val="212529"/>
          <w:sz w:val="23"/>
          <w:szCs w:val="23"/>
          <w:lang w:eastAsia="da-DK"/>
        </w:rPr>
      </w:pPr>
      <w:del w:id="124" w:author="Simon Mark Jacobsen" w:date="2025-07-03T13:22:00Z">
        <w:r w:rsidRPr="00EE4420" w:rsidDel="0012360B">
          <w:rPr>
            <w:rFonts w:ascii="Questa-Regular" w:eastAsia="Times New Roman" w:hAnsi="Questa-Regular" w:cs="Times New Roman"/>
            <w:b/>
            <w:bCs/>
            <w:color w:val="212529"/>
            <w:sz w:val="23"/>
            <w:szCs w:val="23"/>
            <w:lang w:eastAsia="da-DK"/>
          </w:rPr>
          <w:delText>§ 17.</w:delText>
        </w:r>
        <w:r w:rsidRPr="00EE4420" w:rsidDel="0012360B">
          <w:rPr>
            <w:rFonts w:ascii="Questa-Regular" w:eastAsia="Times New Roman" w:hAnsi="Questa-Regular" w:cs="Times New Roman"/>
            <w:color w:val="212529"/>
            <w:sz w:val="23"/>
            <w:szCs w:val="23"/>
            <w:lang w:eastAsia="da-DK"/>
          </w:rPr>
          <w:delText> Modtagere af tilskud efter § 4, stk. 2, skal hurtigst muligt underrette Miljøstyrelsen, hvis en sløjfning eller beskyttelsesforanstaltning ikke gennemføres.</w:delText>
        </w:r>
      </w:del>
    </w:p>
    <w:p w14:paraId="4A75591F" w14:textId="77777777" w:rsidR="00EE4420" w:rsidRPr="00EE4420" w:rsidRDefault="00EE4420" w:rsidP="00EE4420">
      <w:pPr>
        <w:spacing w:before="400" w:after="100" w:line="240" w:lineRule="auto"/>
        <w:jc w:val="center"/>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Kapitel 6</w:t>
      </w:r>
    </w:p>
    <w:p w14:paraId="12E8DD8B" w14:textId="77777777" w:rsidR="00EE4420" w:rsidRPr="00EE4420" w:rsidRDefault="00EE4420" w:rsidP="00EE4420">
      <w:pPr>
        <w:spacing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Kontrol, tilbagebetaling og bortfald</w:t>
      </w:r>
    </w:p>
    <w:p w14:paraId="0A87EAD3" w14:textId="78BBB014"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1</w:t>
      </w:r>
      <w:ins w:id="125" w:author="Simon Mark Jacobsen" w:date="2025-07-03T16:01:00Z">
        <w:r w:rsidR="00A5076B">
          <w:rPr>
            <w:rFonts w:ascii="Questa-Regular" w:eastAsia="Times New Roman" w:hAnsi="Questa-Regular" w:cs="Times New Roman"/>
            <w:b/>
            <w:bCs/>
            <w:color w:val="212529"/>
            <w:sz w:val="23"/>
            <w:szCs w:val="23"/>
            <w:lang w:eastAsia="da-DK"/>
          </w:rPr>
          <w:t>4</w:t>
        </w:r>
      </w:ins>
      <w:ins w:id="126" w:author="Simon Mark Jacobsen" w:date="2025-07-03T13:23:00Z">
        <w:r w:rsidR="0012360B">
          <w:rPr>
            <w:rFonts w:ascii="Questa-Regular" w:eastAsia="Times New Roman" w:hAnsi="Questa-Regular" w:cs="Times New Roman"/>
            <w:b/>
            <w:bCs/>
            <w:color w:val="212529"/>
            <w:sz w:val="23"/>
            <w:szCs w:val="23"/>
            <w:lang w:eastAsia="da-DK"/>
          </w:rPr>
          <w:t xml:space="preserve"> </w:t>
        </w:r>
      </w:ins>
      <w:del w:id="127" w:author="Simon Mark Jacobsen" w:date="2025-07-03T13:23:00Z">
        <w:r w:rsidRPr="00EE4420" w:rsidDel="0012360B">
          <w:rPr>
            <w:rFonts w:ascii="Questa-Regular" w:eastAsia="Times New Roman" w:hAnsi="Questa-Regular" w:cs="Times New Roman"/>
            <w:b/>
            <w:bCs/>
            <w:color w:val="212529"/>
            <w:sz w:val="23"/>
            <w:szCs w:val="23"/>
            <w:lang w:eastAsia="da-DK"/>
          </w:rPr>
          <w:delText>8</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Miljøstyrelsen fører kontrol med overholdelsen af bekendtgørelsens bestemmelser.</w:t>
      </w:r>
    </w:p>
    <w:p w14:paraId="1B486584"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2.</w:t>
      </w:r>
      <w:r w:rsidRPr="00EE4420">
        <w:rPr>
          <w:rFonts w:ascii="Questa-Regular" w:eastAsia="Times New Roman" w:hAnsi="Questa-Regular" w:cs="Times New Roman"/>
          <w:color w:val="212529"/>
          <w:sz w:val="23"/>
          <w:szCs w:val="23"/>
          <w:lang w:eastAsia="da-DK"/>
        </w:rPr>
        <w:t> Miljøstyrelsen træffer afgørelse om hel eller delvis tilbagebetaling af tilskud og om bortfald af tilsagn.</w:t>
      </w:r>
    </w:p>
    <w:p w14:paraId="436B29A8" w14:textId="535EE820"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1</w:t>
      </w:r>
      <w:ins w:id="128" w:author="Simon Mark Jacobsen" w:date="2025-07-03T13:45:00Z">
        <w:r w:rsidR="0015545B">
          <w:rPr>
            <w:rFonts w:ascii="Questa-Regular" w:eastAsia="Times New Roman" w:hAnsi="Questa-Regular" w:cs="Times New Roman"/>
            <w:b/>
            <w:bCs/>
            <w:color w:val="212529"/>
            <w:sz w:val="23"/>
            <w:szCs w:val="23"/>
            <w:lang w:eastAsia="da-DK"/>
          </w:rPr>
          <w:t>5</w:t>
        </w:r>
      </w:ins>
      <w:ins w:id="129" w:author="Simon Mark Jacobsen" w:date="2025-07-03T13:24:00Z">
        <w:r w:rsidR="0012360B">
          <w:rPr>
            <w:rFonts w:ascii="Questa-Regular" w:eastAsia="Times New Roman" w:hAnsi="Questa-Regular" w:cs="Times New Roman"/>
            <w:b/>
            <w:bCs/>
            <w:color w:val="212529"/>
            <w:sz w:val="23"/>
            <w:szCs w:val="23"/>
            <w:lang w:eastAsia="da-DK"/>
          </w:rPr>
          <w:t xml:space="preserve"> </w:t>
        </w:r>
      </w:ins>
      <w:del w:id="130" w:author="Simon Mark Jacobsen" w:date="2025-07-03T13:24:00Z">
        <w:r w:rsidRPr="00EE4420" w:rsidDel="0012360B">
          <w:rPr>
            <w:rFonts w:ascii="Questa-Regular" w:eastAsia="Times New Roman" w:hAnsi="Questa-Regular" w:cs="Times New Roman"/>
            <w:b/>
            <w:bCs/>
            <w:color w:val="212529"/>
            <w:sz w:val="23"/>
            <w:szCs w:val="23"/>
            <w:lang w:eastAsia="da-DK"/>
          </w:rPr>
          <w:delText>9</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Tilskud skal helt eller delvist tilbagebetales, hvis</w:t>
      </w:r>
    </w:p>
    <w:p w14:paraId="0129EE6C"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1) tilsagnshaver har givet urigtige eller vildledende oplysninger eller har fortiet oplysninger af betydning for tilsagn om tilskud,</w:t>
      </w:r>
    </w:p>
    <w:p w14:paraId="40AC5749"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2) tilsagnshaver tilsidesætter pligter efter tilsagn om tilskud,</w:t>
      </w:r>
    </w:p>
    <w:p w14:paraId="2E9D7240" w14:textId="77777777"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3) forudsætninger for tilskud i øvrigt efter Miljøstyrelsens skøn er væsentlig ændrede, eller</w:t>
      </w:r>
    </w:p>
    <w:p w14:paraId="6934C150" w14:textId="093E74F1" w:rsidR="00EE4420" w:rsidRPr="00EE4420" w:rsidRDefault="00EE4420" w:rsidP="00EE4420">
      <w:pPr>
        <w:spacing w:after="0" w:line="240" w:lineRule="auto"/>
        <w:ind w:left="28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 xml:space="preserve">4) betingelserne for tilskud, jf. § </w:t>
      </w:r>
      <w:ins w:id="131" w:author="Simon Mark Jacobsen" w:date="2025-07-03T14:01:00Z">
        <w:r w:rsidR="00064585">
          <w:rPr>
            <w:rFonts w:ascii="Questa-Regular" w:eastAsia="Times New Roman" w:hAnsi="Questa-Regular" w:cs="Times New Roman"/>
            <w:color w:val="212529"/>
            <w:sz w:val="23"/>
            <w:szCs w:val="23"/>
            <w:lang w:eastAsia="da-DK"/>
          </w:rPr>
          <w:t xml:space="preserve">4 </w:t>
        </w:r>
      </w:ins>
      <w:del w:id="132" w:author="Simon Mark Jacobsen" w:date="2025-07-03T13:24:00Z">
        <w:r w:rsidRPr="00EE4420" w:rsidDel="0012360B">
          <w:rPr>
            <w:rFonts w:ascii="Questa-Regular" w:eastAsia="Times New Roman" w:hAnsi="Questa-Regular" w:cs="Times New Roman"/>
            <w:color w:val="212529"/>
            <w:sz w:val="23"/>
            <w:szCs w:val="23"/>
            <w:lang w:eastAsia="da-DK"/>
          </w:rPr>
          <w:delText>7</w:delText>
        </w:r>
      </w:del>
      <w:r w:rsidRPr="00EE4420">
        <w:rPr>
          <w:rFonts w:ascii="Questa-Regular" w:eastAsia="Times New Roman" w:hAnsi="Questa-Regular" w:cs="Times New Roman"/>
          <w:color w:val="212529"/>
          <w:sz w:val="23"/>
          <w:szCs w:val="23"/>
          <w:lang w:eastAsia="da-DK"/>
        </w:rPr>
        <w:t>, ikke opfyldes.</w:t>
      </w:r>
    </w:p>
    <w:p w14:paraId="27E8FF84" w14:textId="2CDBFD6D"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lastRenderedPageBreak/>
        <w:t xml:space="preserve">§ </w:t>
      </w:r>
      <w:ins w:id="133" w:author="Simon Mark Jacobsen" w:date="2025-07-03T13:45:00Z">
        <w:r w:rsidR="0015545B">
          <w:rPr>
            <w:rFonts w:ascii="Questa-Regular" w:eastAsia="Times New Roman" w:hAnsi="Questa-Regular" w:cs="Times New Roman"/>
            <w:b/>
            <w:bCs/>
            <w:color w:val="212529"/>
            <w:sz w:val="23"/>
            <w:szCs w:val="23"/>
            <w:lang w:eastAsia="da-DK"/>
          </w:rPr>
          <w:t xml:space="preserve">16 </w:t>
        </w:r>
      </w:ins>
      <w:del w:id="134" w:author="Simon Mark Jacobsen" w:date="2025-07-03T13:45:00Z">
        <w:r w:rsidRPr="00EE4420" w:rsidDel="0015545B">
          <w:rPr>
            <w:rFonts w:ascii="Questa-Regular" w:eastAsia="Times New Roman" w:hAnsi="Questa-Regular" w:cs="Times New Roman"/>
            <w:b/>
            <w:bCs/>
            <w:color w:val="212529"/>
            <w:sz w:val="23"/>
            <w:szCs w:val="23"/>
            <w:lang w:eastAsia="da-DK"/>
          </w:rPr>
          <w:delText>20</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xml:space="preserve"> Tilsagn bortfalder, hvis betingelserne for tilskud, jf. § </w:t>
      </w:r>
      <w:ins w:id="135" w:author="Marie Louise Loberg" w:date="2025-07-10T13:37:00Z">
        <w:r w:rsidR="00FB0B90">
          <w:rPr>
            <w:rFonts w:ascii="Questa-Regular" w:eastAsia="Times New Roman" w:hAnsi="Questa-Regular" w:cs="Times New Roman"/>
            <w:color w:val="212529"/>
            <w:sz w:val="23"/>
            <w:szCs w:val="23"/>
            <w:lang w:eastAsia="da-DK"/>
          </w:rPr>
          <w:t>3</w:t>
        </w:r>
      </w:ins>
      <w:del w:id="136" w:author="Simon Mark Jacobsen" w:date="2025-07-03T13:24:00Z">
        <w:r w:rsidRPr="00EE4420" w:rsidDel="0012360B">
          <w:rPr>
            <w:rFonts w:ascii="Questa-Regular" w:eastAsia="Times New Roman" w:hAnsi="Questa-Regular" w:cs="Times New Roman"/>
            <w:color w:val="212529"/>
            <w:sz w:val="23"/>
            <w:szCs w:val="23"/>
            <w:lang w:eastAsia="da-DK"/>
          </w:rPr>
          <w:delText>6</w:delText>
        </w:r>
      </w:del>
      <w:del w:id="137" w:author="Marie Louise Loberg" w:date="2025-07-10T13:37:00Z">
        <w:r w:rsidRPr="00EE4420" w:rsidDel="00FB0B90">
          <w:rPr>
            <w:rFonts w:ascii="Questa-Regular" w:eastAsia="Times New Roman" w:hAnsi="Questa-Regular" w:cs="Times New Roman"/>
            <w:color w:val="212529"/>
            <w:sz w:val="23"/>
            <w:szCs w:val="23"/>
            <w:lang w:eastAsia="da-DK"/>
          </w:rPr>
          <w:delText>, stk. 1</w:delText>
        </w:r>
      </w:del>
      <w:del w:id="138" w:author="Simon Mark Jacobsen" w:date="2025-07-03T14:19:00Z">
        <w:r w:rsidRPr="00EE4420" w:rsidDel="0016459F">
          <w:rPr>
            <w:rFonts w:ascii="Questa-Regular" w:eastAsia="Times New Roman" w:hAnsi="Questa-Regular" w:cs="Times New Roman"/>
            <w:color w:val="212529"/>
            <w:sz w:val="23"/>
            <w:szCs w:val="23"/>
            <w:lang w:eastAsia="da-DK"/>
          </w:rPr>
          <w:delText xml:space="preserve">, og § </w:delText>
        </w:r>
      </w:del>
      <w:del w:id="139" w:author="Simon Mark Jacobsen" w:date="2025-07-03T13:24:00Z">
        <w:r w:rsidRPr="00EE4420" w:rsidDel="0012360B">
          <w:rPr>
            <w:rFonts w:ascii="Questa-Regular" w:eastAsia="Times New Roman" w:hAnsi="Questa-Regular" w:cs="Times New Roman"/>
            <w:color w:val="212529"/>
            <w:sz w:val="23"/>
            <w:szCs w:val="23"/>
            <w:lang w:eastAsia="da-DK"/>
          </w:rPr>
          <w:delText>7</w:delText>
        </w:r>
      </w:del>
      <w:del w:id="140" w:author="Simon Mark Jacobsen" w:date="2025-07-03T14:19:00Z">
        <w:r w:rsidRPr="00EE4420" w:rsidDel="0016459F">
          <w:rPr>
            <w:rFonts w:ascii="Questa-Regular" w:eastAsia="Times New Roman" w:hAnsi="Questa-Regular" w:cs="Times New Roman"/>
            <w:color w:val="212529"/>
            <w:sz w:val="23"/>
            <w:szCs w:val="23"/>
            <w:lang w:eastAsia="da-DK"/>
          </w:rPr>
          <w:delText>,</w:delText>
        </w:r>
      </w:del>
      <w:r w:rsidRPr="00EE4420">
        <w:rPr>
          <w:rFonts w:ascii="Questa-Regular" w:eastAsia="Times New Roman" w:hAnsi="Questa-Regular" w:cs="Times New Roman"/>
          <w:color w:val="212529"/>
          <w:sz w:val="23"/>
          <w:szCs w:val="23"/>
          <w:lang w:eastAsia="da-DK"/>
        </w:rPr>
        <w:t xml:space="preserve"> eller vilkår fastsat i tilsagnet, ikke længere opfyldes.</w:t>
      </w:r>
    </w:p>
    <w:p w14:paraId="309F428C" w14:textId="62D407CF"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xml:space="preserve">§ </w:t>
      </w:r>
      <w:ins w:id="141" w:author="Simon Mark Jacobsen" w:date="2025-07-03T13:46:00Z">
        <w:r w:rsidR="0015545B">
          <w:rPr>
            <w:rFonts w:ascii="Questa-Regular" w:eastAsia="Times New Roman" w:hAnsi="Questa-Regular" w:cs="Times New Roman"/>
            <w:b/>
            <w:bCs/>
            <w:color w:val="212529"/>
            <w:sz w:val="23"/>
            <w:szCs w:val="23"/>
            <w:lang w:eastAsia="da-DK"/>
          </w:rPr>
          <w:t xml:space="preserve">17 </w:t>
        </w:r>
      </w:ins>
      <w:del w:id="142" w:author="Simon Mark Jacobsen" w:date="2025-07-03T13:46:00Z">
        <w:r w:rsidRPr="00EE4420" w:rsidDel="0015545B">
          <w:rPr>
            <w:rFonts w:ascii="Questa-Regular" w:eastAsia="Times New Roman" w:hAnsi="Questa-Regular" w:cs="Times New Roman"/>
            <w:b/>
            <w:bCs/>
            <w:color w:val="212529"/>
            <w:sz w:val="23"/>
            <w:szCs w:val="23"/>
            <w:lang w:eastAsia="da-DK"/>
          </w:rPr>
          <w:delText>21</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Udbetalte tilskud, der helt eller delvist skal tilbagebetales, jf. § 1</w:t>
      </w:r>
      <w:ins w:id="143" w:author="Peter Fjeldgaard Hansen" w:date="2025-07-03T15:29:00Z">
        <w:r w:rsidR="006C4338">
          <w:rPr>
            <w:rFonts w:ascii="Questa-Regular" w:eastAsia="Times New Roman" w:hAnsi="Questa-Regular" w:cs="Times New Roman"/>
            <w:color w:val="212529"/>
            <w:sz w:val="23"/>
            <w:szCs w:val="23"/>
            <w:lang w:eastAsia="da-DK"/>
          </w:rPr>
          <w:t>4</w:t>
        </w:r>
      </w:ins>
      <w:ins w:id="144" w:author="Simon Mark Jacobsen" w:date="2025-07-03T13:46:00Z">
        <w:del w:id="145" w:author="Peter Fjeldgaard Hansen" w:date="2025-07-03T15:29:00Z">
          <w:r w:rsidR="0015545B" w:rsidDel="006C4338">
            <w:rPr>
              <w:rFonts w:ascii="Questa-Regular" w:eastAsia="Times New Roman" w:hAnsi="Questa-Regular" w:cs="Times New Roman"/>
              <w:color w:val="212529"/>
              <w:sz w:val="23"/>
              <w:szCs w:val="23"/>
              <w:lang w:eastAsia="da-DK"/>
            </w:rPr>
            <w:delText>5</w:delText>
          </w:r>
        </w:del>
      </w:ins>
      <w:ins w:id="146" w:author="Simon Mark Jacobsen" w:date="2025-07-03T13:24:00Z">
        <w:r w:rsidR="0012360B">
          <w:rPr>
            <w:rFonts w:ascii="Questa-Regular" w:eastAsia="Times New Roman" w:hAnsi="Questa-Regular" w:cs="Times New Roman"/>
            <w:color w:val="212529"/>
            <w:sz w:val="23"/>
            <w:szCs w:val="23"/>
            <w:lang w:eastAsia="da-DK"/>
          </w:rPr>
          <w:t xml:space="preserve"> </w:t>
        </w:r>
      </w:ins>
      <w:del w:id="147" w:author="Simon Mark Jacobsen" w:date="2025-07-03T13:24:00Z">
        <w:r w:rsidRPr="00EE4420" w:rsidDel="0012360B">
          <w:rPr>
            <w:rFonts w:ascii="Questa-Regular" w:eastAsia="Times New Roman" w:hAnsi="Questa-Regular" w:cs="Times New Roman"/>
            <w:color w:val="212529"/>
            <w:sz w:val="23"/>
            <w:szCs w:val="23"/>
            <w:lang w:eastAsia="da-DK"/>
          </w:rPr>
          <w:delText>9</w:delText>
        </w:r>
      </w:del>
      <w:r w:rsidRPr="00EE4420">
        <w:rPr>
          <w:rFonts w:ascii="Questa-Regular" w:eastAsia="Times New Roman" w:hAnsi="Questa-Regular" w:cs="Times New Roman"/>
          <w:color w:val="212529"/>
          <w:sz w:val="23"/>
          <w:szCs w:val="23"/>
          <w:lang w:eastAsia="da-DK"/>
        </w:rPr>
        <w:t>, kan kræves tilbagebetalt med tillæg af renter.</w:t>
      </w:r>
    </w:p>
    <w:p w14:paraId="68C8B54C"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2.</w:t>
      </w:r>
      <w:r w:rsidRPr="00EE4420">
        <w:rPr>
          <w:rFonts w:ascii="Questa-Regular" w:eastAsia="Times New Roman" w:hAnsi="Questa-Regular" w:cs="Times New Roman"/>
          <w:color w:val="212529"/>
          <w:sz w:val="23"/>
          <w:szCs w:val="23"/>
          <w:lang w:eastAsia="da-DK"/>
        </w:rPr>
        <w:t> Træffes afgørelse om tilbagebetaling, anses det krævede beløb som forfaldent på datoen for modtagelse af afgørelsen. Fra den dag forrentes beløbet i overensstemmelse med renteloven.</w:t>
      </w:r>
    </w:p>
    <w:p w14:paraId="76E0068A" w14:textId="77777777" w:rsidR="00EE4420" w:rsidRPr="00EE4420" w:rsidRDefault="00EE4420" w:rsidP="00EE4420">
      <w:pPr>
        <w:spacing w:before="400" w:after="100" w:line="240" w:lineRule="auto"/>
        <w:jc w:val="center"/>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Kapitel 7</w:t>
      </w:r>
    </w:p>
    <w:p w14:paraId="0B67C57C" w14:textId="77777777" w:rsidR="00EE4420" w:rsidRPr="00EE4420" w:rsidRDefault="00EE4420" w:rsidP="00EE4420">
      <w:pPr>
        <w:spacing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Klage</w:t>
      </w:r>
    </w:p>
    <w:p w14:paraId="270FE883" w14:textId="7B3C8A1B"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xml:space="preserve">§ </w:t>
      </w:r>
      <w:ins w:id="148" w:author="Simon Mark Jacobsen" w:date="2025-07-03T13:46:00Z">
        <w:r w:rsidR="0015545B">
          <w:rPr>
            <w:rFonts w:ascii="Questa-Regular" w:eastAsia="Times New Roman" w:hAnsi="Questa-Regular" w:cs="Times New Roman"/>
            <w:b/>
            <w:bCs/>
            <w:color w:val="212529"/>
            <w:sz w:val="23"/>
            <w:szCs w:val="23"/>
            <w:lang w:eastAsia="da-DK"/>
          </w:rPr>
          <w:t xml:space="preserve">18 </w:t>
        </w:r>
      </w:ins>
      <w:del w:id="149" w:author="Simon Mark Jacobsen" w:date="2025-07-03T13:46:00Z">
        <w:r w:rsidRPr="00EE4420" w:rsidDel="0015545B">
          <w:rPr>
            <w:rFonts w:ascii="Questa-Regular" w:eastAsia="Times New Roman" w:hAnsi="Questa-Regular" w:cs="Times New Roman"/>
            <w:b/>
            <w:bCs/>
            <w:color w:val="212529"/>
            <w:sz w:val="23"/>
            <w:szCs w:val="23"/>
            <w:lang w:eastAsia="da-DK"/>
          </w:rPr>
          <w:delText>22</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Afgørelser truffet efter denne bekendtgørelse kan ikke indbringes for anden administrativ myndighed.</w:t>
      </w:r>
    </w:p>
    <w:p w14:paraId="2857A17D" w14:textId="77777777" w:rsidR="00EE4420" w:rsidRPr="00EE4420" w:rsidRDefault="00EE4420" w:rsidP="00EE4420">
      <w:pPr>
        <w:spacing w:before="400" w:after="100" w:line="240" w:lineRule="auto"/>
        <w:jc w:val="center"/>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Kapitel 8</w:t>
      </w:r>
    </w:p>
    <w:p w14:paraId="44DAFF38" w14:textId="77777777" w:rsidR="00EE4420" w:rsidRPr="00EE4420" w:rsidRDefault="00EE4420" w:rsidP="00EE4420">
      <w:pPr>
        <w:spacing w:after="10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Ikrafttræden</w:t>
      </w:r>
    </w:p>
    <w:p w14:paraId="207DD3C6" w14:textId="5C8B1BF4" w:rsidR="00EE4420" w:rsidRPr="00EE4420" w:rsidRDefault="00EE4420" w:rsidP="00EE4420">
      <w:pPr>
        <w:spacing w:before="200"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b/>
          <w:bCs/>
          <w:color w:val="212529"/>
          <w:sz w:val="23"/>
          <w:szCs w:val="23"/>
          <w:lang w:eastAsia="da-DK"/>
        </w:rPr>
        <w:t xml:space="preserve">§ </w:t>
      </w:r>
      <w:ins w:id="150" w:author="Simon Mark Jacobsen" w:date="2025-07-03T13:46:00Z">
        <w:r w:rsidR="0015545B">
          <w:rPr>
            <w:rFonts w:ascii="Questa-Regular" w:eastAsia="Times New Roman" w:hAnsi="Questa-Regular" w:cs="Times New Roman"/>
            <w:b/>
            <w:bCs/>
            <w:color w:val="212529"/>
            <w:sz w:val="23"/>
            <w:szCs w:val="23"/>
            <w:lang w:eastAsia="da-DK"/>
          </w:rPr>
          <w:t xml:space="preserve">19 </w:t>
        </w:r>
      </w:ins>
      <w:del w:id="151" w:author="Simon Mark Jacobsen" w:date="2025-07-03T13:46:00Z">
        <w:r w:rsidRPr="00EE4420" w:rsidDel="0015545B">
          <w:rPr>
            <w:rFonts w:ascii="Questa-Regular" w:eastAsia="Times New Roman" w:hAnsi="Questa-Regular" w:cs="Times New Roman"/>
            <w:b/>
            <w:bCs/>
            <w:color w:val="212529"/>
            <w:sz w:val="23"/>
            <w:szCs w:val="23"/>
            <w:lang w:eastAsia="da-DK"/>
          </w:rPr>
          <w:delText>23</w:delText>
        </w:r>
      </w:del>
      <w:r w:rsidRPr="00EE4420">
        <w:rPr>
          <w:rFonts w:ascii="Questa-Regular" w:eastAsia="Times New Roman" w:hAnsi="Questa-Regular" w:cs="Times New Roman"/>
          <w:b/>
          <w:bCs/>
          <w:color w:val="212529"/>
          <w:sz w:val="23"/>
          <w:szCs w:val="23"/>
          <w:lang w:eastAsia="da-DK"/>
        </w:rPr>
        <w:t>.</w:t>
      </w:r>
      <w:r w:rsidRPr="00EE4420">
        <w:rPr>
          <w:rFonts w:ascii="Questa-Regular" w:eastAsia="Times New Roman" w:hAnsi="Questa-Regular" w:cs="Times New Roman"/>
          <w:color w:val="212529"/>
          <w:sz w:val="23"/>
          <w:szCs w:val="23"/>
          <w:lang w:eastAsia="da-DK"/>
        </w:rPr>
        <w:t xml:space="preserve"> Bekendtgørelsen træder i kraft </w:t>
      </w:r>
      <w:r w:rsidRPr="003A646F">
        <w:rPr>
          <w:rFonts w:ascii="Questa-Regular" w:eastAsia="Times New Roman" w:hAnsi="Questa-Regular" w:cs="Times New Roman"/>
          <w:color w:val="212529"/>
          <w:sz w:val="23"/>
          <w:szCs w:val="23"/>
          <w:lang w:eastAsia="da-DK"/>
        </w:rPr>
        <w:t>den</w:t>
      </w:r>
      <w:del w:id="152" w:author="Simon Mark Jacobsen" w:date="2025-07-03T13:25:00Z">
        <w:r w:rsidRPr="003A646F" w:rsidDel="0012360B">
          <w:rPr>
            <w:rFonts w:ascii="Questa-Regular" w:eastAsia="Times New Roman" w:hAnsi="Questa-Regular" w:cs="Times New Roman"/>
            <w:color w:val="212529"/>
            <w:sz w:val="23"/>
            <w:szCs w:val="23"/>
            <w:lang w:eastAsia="da-DK"/>
          </w:rPr>
          <w:delText xml:space="preserve"> 1. juli 2024</w:delText>
        </w:r>
      </w:del>
      <w:r w:rsidRPr="003A646F">
        <w:rPr>
          <w:rFonts w:ascii="Questa-Regular" w:eastAsia="Times New Roman" w:hAnsi="Questa-Regular" w:cs="Times New Roman"/>
          <w:color w:val="212529"/>
          <w:sz w:val="23"/>
          <w:szCs w:val="23"/>
          <w:lang w:eastAsia="da-DK"/>
        </w:rPr>
        <w:t>.</w:t>
      </w:r>
    </w:p>
    <w:p w14:paraId="163210E6" w14:textId="77777777" w:rsidR="00EE4420" w:rsidRDefault="00EE4420" w:rsidP="00EE4420">
      <w:pPr>
        <w:spacing w:after="0" w:line="240" w:lineRule="auto"/>
        <w:ind w:firstLine="240"/>
        <w:rPr>
          <w:ins w:id="153" w:author="Simon Mark Jacobsen" w:date="2025-07-03T13:29:00Z"/>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Stk. 2.</w:t>
      </w:r>
      <w:r w:rsidRPr="00EE4420">
        <w:rPr>
          <w:rFonts w:ascii="Questa-Regular" w:eastAsia="Times New Roman" w:hAnsi="Questa-Regular" w:cs="Times New Roman"/>
          <w:color w:val="212529"/>
          <w:sz w:val="23"/>
          <w:szCs w:val="23"/>
          <w:lang w:eastAsia="da-DK"/>
        </w:rPr>
        <w:t xml:space="preserve"> Bekendtgørelse nr. </w:t>
      </w:r>
      <w:ins w:id="154" w:author="Simon Mark Jacobsen" w:date="2025-07-03T13:29:00Z">
        <w:r w:rsidR="0012360B">
          <w:rPr>
            <w:rFonts w:ascii="Questa-Regular" w:eastAsia="Times New Roman" w:hAnsi="Questa-Regular" w:cs="Times New Roman"/>
            <w:color w:val="212529"/>
            <w:sz w:val="23"/>
            <w:szCs w:val="23"/>
            <w:lang w:eastAsia="da-DK"/>
          </w:rPr>
          <w:t xml:space="preserve">696 </w:t>
        </w:r>
      </w:ins>
      <w:del w:id="155" w:author="Simon Mark Jacobsen" w:date="2025-07-03T13:29:00Z">
        <w:r w:rsidRPr="00EE4420" w:rsidDel="0012360B">
          <w:rPr>
            <w:rFonts w:ascii="Questa-Regular" w:eastAsia="Times New Roman" w:hAnsi="Questa-Regular" w:cs="Times New Roman"/>
            <w:color w:val="212529"/>
            <w:sz w:val="23"/>
            <w:szCs w:val="23"/>
            <w:lang w:eastAsia="da-DK"/>
          </w:rPr>
          <w:delText>1027</w:delText>
        </w:r>
      </w:del>
      <w:r w:rsidRPr="00EE4420">
        <w:rPr>
          <w:rFonts w:ascii="Questa-Regular" w:eastAsia="Times New Roman" w:hAnsi="Questa-Regular" w:cs="Times New Roman"/>
          <w:color w:val="212529"/>
          <w:sz w:val="23"/>
          <w:szCs w:val="23"/>
          <w:lang w:eastAsia="da-DK"/>
        </w:rPr>
        <w:t xml:space="preserve"> af </w:t>
      </w:r>
      <w:ins w:id="156" w:author="Simon Mark Jacobsen" w:date="2025-07-03T13:29:00Z">
        <w:r w:rsidR="0012360B">
          <w:rPr>
            <w:rFonts w:ascii="Questa-Regular" w:eastAsia="Times New Roman" w:hAnsi="Questa-Regular" w:cs="Times New Roman"/>
            <w:color w:val="212529"/>
            <w:sz w:val="23"/>
            <w:szCs w:val="23"/>
            <w:lang w:eastAsia="da-DK"/>
          </w:rPr>
          <w:t xml:space="preserve">11 </w:t>
        </w:r>
      </w:ins>
      <w:del w:id="157" w:author="Simon Mark Jacobsen" w:date="2025-07-03T13:29:00Z">
        <w:r w:rsidRPr="00EE4420" w:rsidDel="0012360B">
          <w:rPr>
            <w:rFonts w:ascii="Questa-Regular" w:eastAsia="Times New Roman" w:hAnsi="Questa-Regular" w:cs="Times New Roman"/>
            <w:color w:val="212529"/>
            <w:sz w:val="23"/>
            <w:szCs w:val="23"/>
            <w:lang w:eastAsia="da-DK"/>
          </w:rPr>
          <w:delText>30</w:delText>
        </w:r>
      </w:del>
      <w:r w:rsidRPr="00EE4420">
        <w:rPr>
          <w:rFonts w:ascii="Questa-Regular" w:eastAsia="Times New Roman" w:hAnsi="Questa-Regular" w:cs="Times New Roman"/>
          <w:color w:val="212529"/>
          <w:sz w:val="23"/>
          <w:szCs w:val="23"/>
          <w:lang w:eastAsia="da-DK"/>
        </w:rPr>
        <w:t>. juni 2023 om tilskud til sløjfning af ubenyttede brønde og boringer og til beskyttelsesforanstaltninger til sikring af drikkevand ophæves.</w:t>
      </w:r>
    </w:p>
    <w:p w14:paraId="19BF035A" w14:textId="77777777" w:rsidR="0012360B" w:rsidRPr="0012360B" w:rsidRDefault="0012360B" w:rsidP="00EE4420">
      <w:pPr>
        <w:spacing w:after="0" w:line="240" w:lineRule="auto"/>
        <w:ind w:firstLine="240"/>
        <w:rPr>
          <w:rFonts w:ascii="Questa-Regular" w:eastAsia="Times New Roman" w:hAnsi="Questa-Regular" w:cs="Times New Roman"/>
          <w:color w:val="212529"/>
          <w:sz w:val="23"/>
          <w:szCs w:val="23"/>
          <w:lang w:eastAsia="da-DK"/>
        </w:rPr>
      </w:pPr>
      <w:ins w:id="158" w:author="Simon Mark Jacobsen" w:date="2025-07-03T13:30:00Z">
        <w:r>
          <w:rPr>
            <w:rFonts w:ascii="Questa-Regular" w:eastAsia="Times New Roman" w:hAnsi="Questa-Regular" w:cs="Times New Roman"/>
            <w:i/>
            <w:color w:val="212529"/>
            <w:sz w:val="23"/>
            <w:szCs w:val="23"/>
            <w:lang w:eastAsia="da-DK"/>
          </w:rPr>
          <w:t xml:space="preserve">Stk. 3. </w:t>
        </w:r>
        <w:r>
          <w:rPr>
            <w:rFonts w:ascii="Questa-Regular" w:eastAsia="Times New Roman" w:hAnsi="Questa-Regular" w:cs="Times New Roman"/>
            <w:color w:val="212529"/>
            <w:sz w:val="23"/>
            <w:szCs w:val="23"/>
            <w:lang w:eastAsia="da-DK"/>
          </w:rPr>
          <w:t>For beskyttelsesforanstaltninger, som har opnået tilsagn efter bekendtgørelse nr. 696 af 11. juni 2024, finder de hidtil gældende regler anvendelse.</w:t>
        </w:r>
      </w:ins>
    </w:p>
    <w:p w14:paraId="4FF04539" w14:textId="77777777"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 xml:space="preserve">Stk. </w:t>
      </w:r>
      <w:ins w:id="159" w:author="Simon Mark Jacobsen" w:date="2025-07-03T13:30:00Z">
        <w:r w:rsidR="0012360B">
          <w:rPr>
            <w:rFonts w:ascii="Questa-Regular" w:eastAsia="Times New Roman" w:hAnsi="Questa-Regular" w:cs="Times New Roman"/>
            <w:i/>
            <w:iCs/>
            <w:color w:val="212529"/>
            <w:sz w:val="23"/>
            <w:szCs w:val="23"/>
            <w:lang w:eastAsia="da-DK"/>
          </w:rPr>
          <w:t xml:space="preserve">4 </w:t>
        </w:r>
      </w:ins>
      <w:del w:id="160" w:author="Simon Mark Jacobsen" w:date="2025-07-03T13:30:00Z">
        <w:r w:rsidRPr="00EE4420" w:rsidDel="0012360B">
          <w:rPr>
            <w:rFonts w:ascii="Questa-Regular" w:eastAsia="Times New Roman" w:hAnsi="Questa-Regular" w:cs="Times New Roman"/>
            <w:i/>
            <w:iCs/>
            <w:color w:val="212529"/>
            <w:sz w:val="23"/>
            <w:szCs w:val="23"/>
            <w:lang w:eastAsia="da-DK"/>
          </w:rPr>
          <w:delText>3</w:delText>
        </w:r>
      </w:del>
      <w:r w:rsidRPr="00EE4420">
        <w:rPr>
          <w:rFonts w:ascii="Questa-Regular" w:eastAsia="Times New Roman" w:hAnsi="Questa-Regular" w:cs="Times New Roman"/>
          <w:i/>
          <w:iCs/>
          <w:color w:val="212529"/>
          <w:sz w:val="23"/>
          <w:szCs w:val="23"/>
          <w:lang w:eastAsia="da-DK"/>
        </w:rPr>
        <w:t>.</w:t>
      </w:r>
      <w:r w:rsidRPr="00EE4420">
        <w:rPr>
          <w:rFonts w:ascii="Questa-Regular" w:eastAsia="Times New Roman" w:hAnsi="Questa-Regular" w:cs="Times New Roman"/>
          <w:color w:val="212529"/>
          <w:sz w:val="23"/>
          <w:szCs w:val="23"/>
          <w:lang w:eastAsia="da-DK"/>
        </w:rPr>
        <w:t> For beskyttelsesforanstaltninger, som har opnået tilsagn efter bekendtgørelse nr. 1027 af 30. juni 2023, finder de hidtil gældende regler anvendelse.</w:t>
      </w:r>
    </w:p>
    <w:p w14:paraId="4F9C7805" w14:textId="0C61BFF0" w:rsidR="00EE4420" w:rsidRPr="00EE4420" w:rsidRDefault="00EE4420" w:rsidP="00EE4420">
      <w:pPr>
        <w:spacing w:after="0" w:line="240" w:lineRule="auto"/>
        <w:ind w:firstLine="240"/>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i/>
          <w:iCs/>
          <w:color w:val="212529"/>
          <w:sz w:val="23"/>
          <w:szCs w:val="23"/>
          <w:lang w:eastAsia="da-DK"/>
        </w:rPr>
        <w:t xml:space="preserve">Stk. </w:t>
      </w:r>
      <w:ins w:id="161" w:author="Simon Mark Jacobsen" w:date="2025-07-03T13:30:00Z">
        <w:r w:rsidR="0012360B">
          <w:rPr>
            <w:rFonts w:ascii="Questa-Regular" w:eastAsia="Times New Roman" w:hAnsi="Questa-Regular" w:cs="Times New Roman"/>
            <w:i/>
            <w:iCs/>
            <w:color w:val="212529"/>
            <w:sz w:val="23"/>
            <w:szCs w:val="23"/>
            <w:lang w:eastAsia="da-DK"/>
          </w:rPr>
          <w:t xml:space="preserve">5 </w:t>
        </w:r>
      </w:ins>
      <w:del w:id="162" w:author="Simon Mark Jacobsen" w:date="2025-07-03T13:30:00Z">
        <w:r w:rsidRPr="00EE4420" w:rsidDel="0012360B">
          <w:rPr>
            <w:rFonts w:ascii="Questa-Regular" w:eastAsia="Times New Roman" w:hAnsi="Questa-Regular" w:cs="Times New Roman"/>
            <w:i/>
            <w:iCs/>
            <w:color w:val="212529"/>
            <w:sz w:val="23"/>
            <w:szCs w:val="23"/>
            <w:lang w:eastAsia="da-DK"/>
          </w:rPr>
          <w:delText>4</w:delText>
        </w:r>
      </w:del>
      <w:r w:rsidRPr="00EE4420">
        <w:rPr>
          <w:rFonts w:ascii="Questa-Regular" w:eastAsia="Times New Roman" w:hAnsi="Questa-Regular" w:cs="Times New Roman"/>
          <w:i/>
          <w:iCs/>
          <w:color w:val="212529"/>
          <w:sz w:val="23"/>
          <w:szCs w:val="23"/>
          <w:lang w:eastAsia="da-DK"/>
        </w:rPr>
        <w:t>.</w:t>
      </w:r>
      <w:r w:rsidRPr="00EE4420">
        <w:rPr>
          <w:rFonts w:ascii="Questa-Regular" w:eastAsia="Times New Roman" w:hAnsi="Questa-Regular" w:cs="Times New Roman"/>
          <w:color w:val="212529"/>
          <w:sz w:val="23"/>
          <w:szCs w:val="23"/>
          <w:lang w:eastAsia="da-DK"/>
        </w:rPr>
        <w:t> For beskyttelsesforanstaltninger, som har fået tilsagn efter bekendtgørelse nr. 1053 af 27. juni 2022, finder</w:t>
      </w:r>
      <w:ins w:id="163" w:author="Simon Mark Jacobsen" w:date="2025-07-03T14:03:00Z">
        <w:r w:rsidR="00064585">
          <w:rPr>
            <w:rFonts w:ascii="Questa-Regular" w:eastAsia="Times New Roman" w:hAnsi="Questa-Regular" w:cs="Times New Roman"/>
            <w:color w:val="212529"/>
            <w:sz w:val="23"/>
            <w:szCs w:val="23"/>
            <w:lang w:eastAsia="da-DK"/>
          </w:rPr>
          <w:t xml:space="preserve"> de hidtil gældende</w:t>
        </w:r>
      </w:ins>
      <w:r w:rsidRPr="00EE4420">
        <w:rPr>
          <w:rFonts w:ascii="Questa-Regular" w:eastAsia="Times New Roman" w:hAnsi="Questa-Regular" w:cs="Times New Roman"/>
          <w:color w:val="212529"/>
          <w:sz w:val="23"/>
          <w:szCs w:val="23"/>
          <w:lang w:eastAsia="da-DK"/>
        </w:rPr>
        <w:t xml:space="preserve"> regler</w:t>
      </w:r>
      <w:del w:id="164" w:author="Simon Mark Jacobsen" w:date="2025-07-03T14:03:00Z">
        <w:r w:rsidRPr="00EE4420" w:rsidDel="00064585">
          <w:rPr>
            <w:rFonts w:ascii="Questa-Regular" w:eastAsia="Times New Roman" w:hAnsi="Questa-Regular" w:cs="Times New Roman"/>
            <w:color w:val="212529"/>
            <w:sz w:val="23"/>
            <w:szCs w:val="23"/>
            <w:lang w:eastAsia="da-DK"/>
          </w:rPr>
          <w:delText>ne</w:delText>
        </w:r>
      </w:del>
      <w:r w:rsidRPr="00EE4420">
        <w:rPr>
          <w:rFonts w:ascii="Questa-Regular" w:eastAsia="Times New Roman" w:hAnsi="Questa-Regular" w:cs="Times New Roman"/>
          <w:color w:val="212529"/>
          <w:sz w:val="23"/>
          <w:szCs w:val="23"/>
          <w:lang w:eastAsia="da-DK"/>
        </w:rPr>
        <w:t xml:space="preserve"> </w:t>
      </w:r>
      <w:del w:id="165" w:author="Simon Mark Jacobsen" w:date="2025-07-03T14:03:00Z">
        <w:r w:rsidRPr="00EE4420" w:rsidDel="00064585">
          <w:rPr>
            <w:rFonts w:ascii="Questa-Regular" w:eastAsia="Times New Roman" w:hAnsi="Questa-Regular" w:cs="Times New Roman"/>
            <w:color w:val="212529"/>
            <w:sz w:val="23"/>
            <w:szCs w:val="23"/>
            <w:lang w:eastAsia="da-DK"/>
          </w:rPr>
          <w:delText xml:space="preserve">heri </w:delText>
        </w:r>
      </w:del>
      <w:r w:rsidRPr="00EE4420">
        <w:rPr>
          <w:rFonts w:ascii="Questa-Regular" w:eastAsia="Times New Roman" w:hAnsi="Questa-Regular" w:cs="Times New Roman"/>
          <w:color w:val="212529"/>
          <w:sz w:val="23"/>
          <w:szCs w:val="23"/>
          <w:lang w:eastAsia="da-DK"/>
        </w:rPr>
        <w:t>anvendelse.</w:t>
      </w:r>
    </w:p>
    <w:p w14:paraId="40B52944" w14:textId="51F22A61" w:rsidR="00EE4420" w:rsidRPr="00EE4420" w:rsidRDefault="00EE4420" w:rsidP="00EE4420">
      <w:pPr>
        <w:spacing w:before="120" w:after="0" w:line="240" w:lineRule="auto"/>
        <w:jc w:val="center"/>
        <w:rPr>
          <w:rFonts w:ascii="Questa-Regular" w:eastAsia="Times New Roman" w:hAnsi="Questa-Regular" w:cs="Times New Roman"/>
          <w:i/>
          <w:iCs/>
          <w:color w:val="212529"/>
          <w:sz w:val="23"/>
          <w:szCs w:val="23"/>
          <w:lang w:eastAsia="da-DK"/>
        </w:rPr>
      </w:pPr>
      <w:r w:rsidRPr="00EE4420">
        <w:rPr>
          <w:rFonts w:ascii="Questa-Regular" w:eastAsia="Times New Roman" w:hAnsi="Questa-Regular" w:cs="Times New Roman"/>
          <w:i/>
          <w:iCs/>
          <w:color w:val="212529"/>
          <w:sz w:val="23"/>
          <w:szCs w:val="23"/>
          <w:lang w:eastAsia="da-DK"/>
        </w:rPr>
        <w:t>Miljø</w:t>
      </w:r>
      <w:ins w:id="166" w:author="Simon Mark Jacobsen" w:date="2025-07-03T13:25:00Z">
        <w:r w:rsidR="0012360B">
          <w:rPr>
            <w:rFonts w:ascii="Questa-Regular" w:eastAsia="Times New Roman" w:hAnsi="Questa-Regular" w:cs="Times New Roman"/>
            <w:i/>
            <w:iCs/>
            <w:color w:val="212529"/>
            <w:sz w:val="23"/>
            <w:szCs w:val="23"/>
            <w:lang w:eastAsia="da-DK"/>
          </w:rPr>
          <w:t>- og Ligestillings</w:t>
        </w:r>
      </w:ins>
      <w:r w:rsidRPr="00EE4420">
        <w:rPr>
          <w:rFonts w:ascii="Questa-Regular" w:eastAsia="Times New Roman" w:hAnsi="Questa-Regular" w:cs="Times New Roman"/>
          <w:i/>
          <w:iCs/>
          <w:color w:val="212529"/>
          <w:sz w:val="23"/>
          <w:szCs w:val="23"/>
          <w:lang w:eastAsia="da-DK"/>
        </w:rPr>
        <w:t>ministeriet, den</w:t>
      </w:r>
      <w:ins w:id="167" w:author="Simon Mark Jacobsen" w:date="2025-07-03T15:56:00Z">
        <w:r w:rsidR="00AE3F86">
          <w:rPr>
            <w:rFonts w:ascii="Questa-Regular" w:eastAsia="Times New Roman" w:hAnsi="Questa-Regular" w:cs="Times New Roman"/>
            <w:i/>
            <w:iCs/>
            <w:color w:val="212529"/>
            <w:sz w:val="23"/>
            <w:szCs w:val="23"/>
            <w:lang w:eastAsia="da-DK"/>
          </w:rPr>
          <w:t xml:space="preserve"> XXX</w:t>
        </w:r>
      </w:ins>
      <w:r w:rsidRPr="00EE4420">
        <w:rPr>
          <w:rFonts w:ascii="Questa-Regular" w:eastAsia="Times New Roman" w:hAnsi="Questa-Regular" w:cs="Times New Roman"/>
          <w:i/>
          <w:iCs/>
          <w:color w:val="212529"/>
          <w:sz w:val="23"/>
          <w:szCs w:val="23"/>
          <w:lang w:eastAsia="da-DK"/>
        </w:rPr>
        <w:t xml:space="preserve"> </w:t>
      </w:r>
      <w:del w:id="168" w:author="Simon Mark Jacobsen" w:date="2025-07-03T13:29:00Z">
        <w:r w:rsidRPr="00EE4420" w:rsidDel="0012360B">
          <w:rPr>
            <w:rFonts w:ascii="Questa-Regular" w:eastAsia="Times New Roman" w:hAnsi="Questa-Regular" w:cs="Times New Roman"/>
            <w:i/>
            <w:iCs/>
            <w:color w:val="212529"/>
            <w:sz w:val="23"/>
            <w:szCs w:val="23"/>
            <w:lang w:eastAsia="da-DK"/>
          </w:rPr>
          <w:delText xml:space="preserve">11. juni </w:delText>
        </w:r>
      </w:del>
      <w:r w:rsidRPr="00EE4420">
        <w:rPr>
          <w:rFonts w:ascii="Questa-Regular" w:eastAsia="Times New Roman" w:hAnsi="Questa-Regular" w:cs="Times New Roman"/>
          <w:i/>
          <w:iCs/>
          <w:color w:val="212529"/>
          <w:sz w:val="23"/>
          <w:szCs w:val="23"/>
          <w:lang w:eastAsia="da-DK"/>
        </w:rPr>
        <w:t>202</w:t>
      </w:r>
      <w:ins w:id="169" w:author="Simon Mark Jacobsen" w:date="2025-07-03T13:29:00Z">
        <w:r w:rsidR="0012360B">
          <w:rPr>
            <w:rFonts w:ascii="Questa-Regular" w:eastAsia="Times New Roman" w:hAnsi="Questa-Regular" w:cs="Times New Roman"/>
            <w:i/>
            <w:iCs/>
            <w:color w:val="212529"/>
            <w:sz w:val="23"/>
            <w:szCs w:val="23"/>
            <w:lang w:eastAsia="da-DK"/>
          </w:rPr>
          <w:t>5</w:t>
        </w:r>
        <w:del w:id="170" w:author="Peter Fjeldgaard Hansen" w:date="2025-07-03T15:30:00Z">
          <w:r w:rsidR="0012360B" w:rsidDel="006C4338">
            <w:rPr>
              <w:rFonts w:ascii="Questa-Regular" w:eastAsia="Times New Roman" w:hAnsi="Questa-Regular" w:cs="Times New Roman"/>
              <w:i/>
              <w:iCs/>
              <w:color w:val="212529"/>
              <w:sz w:val="23"/>
              <w:szCs w:val="23"/>
              <w:lang w:eastAsia="da-DK"/>
            </w:rPr>
            <w:delText xml:space="preserve"> </w:delText>
          </w:r>
        </w:del>
      </w:ins>
      <w:del w:id="171" w:author="Simon Mark Jacobsen" w:date="2025-07-03T13:29:00Z">
        <w:r w:rsidRPr="00EE4420" w:rsidDel="0012360B">
          <w:rPr>
            <w:rFonts w:ascii="Questa-Regular" w:eastAsia="Times New Roman" w:hAnsi="Questa-Regular" w:cs="Times New Roman"/>
            <w:i/>
            <w:iCs/>
            <w:color w:val="212529"/>
            <w:sz w:val="23"/>
            <w:szCs w:val="23"/>
            <w:lang w:eastAsia="da-DK"/>
          </w:rPr>
          <w:delText>4</w:delText>
        </w:r>
      </w:del>
    </w:p>
    <w:p w14:paraId="00FCDA31" w14:textId="77777777" w:rsidR="00EE4420" w:rsidRPr="00EE4420" w:rsidRDefault="00EE4420" w:rsidP="00EE4420">
      <w:pPr>
        <w:spacing w:before="120" w:after="0" w:line="240" w:lineRule="auto"/>
        <w:jc w:val="center"/>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 xml:space="preserve">Magnus </w:t>
      </w:r>
      <w:proofErr w:type="spellStart"/>
      <w:r w:rsidRPr="00EE4420">
        <w:rPr>
          <w:rFonts w:ascii="Questa-Regular" w:eastAsia="Times New Roman" w:hAnsi="Questa-Regular" w:cs="Times New Roman"/>
          <w:color w:val="212529"/>
          <w:sz w:val="23"/>
          <w:szCs w:val="23"/>
          <w:lang w:eastAsia="da-DK"/>
        </w:rPr>
        <w:t>Heunicke</w:t>
      </w:r>
      <w:proofErr w:type="spellEnd"/>
    </w:p>
    <w:p w14:paraId="7F4B3E06" w14:textId="77777777" w:rsidR="00EE4420" w:rsidRPr="00EE4420" w:rsidRDefault="00EE4420" w:rsidP="00EE4420">
      <w:pPr>
        <w:spacing w:after="0" w:line="240" w:lineRule="auto"/>
        <w:jc w:val="right"/>
        <w:rPr>
          <w:rFonts w:ascii="Questa-Regular" w:eastAsia="Times New Roman" w:hAnsi="Questa-Regular" w:cs="Times New Roman"/>
          <w:color w:val="212529"/>
          <w:sz w:val="23"/>
          <w:szCs w:val="23"/>
          <w:lang w:eastAsia="da-DK"/>
        </w:rPr>
      </w:pPr>
      <w:r w:rsidRPr="00EE4420">
        <w:rPr>
          <w:rFonts w:ascii="Questa-Regular" w:eastAsia="Times New Roman" w:hAnsi="Questa-Regular" w:cs="Times New Roman"/>
          <w:color w:val="212529"/>
          <w:sz w:val="23"/>
          <w:szCs w:val="23"/>
          <w:lang w:eastAsia="da-DK"/>
        </w:rPr>
        <w:t>/ Lea Frimann Hansen</w:t>
      </w:r>
    </w:p>
    <w:p w14:paraId="04975D2D" w14:textId="77777777" w:rsidR="00EE4420" w:rsidRPr="00EE4420" w:rsidRDefault="001C7806" w:rsidP="00EE4420">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41A4C4A9">
          <v:rect id="_x0000_i1025" style="width:353.85pt;height:0" o:hrpct="0" o:hralign="center" o:hrstd="t" o:hr="t" fillcolor="#a0a0a0" stroked="f"/>
        </w:pict>
      </w:r>
    </w:p>
    <w:p w14:paraId="3DDE4311" w14:textId="77777777" w:rsidR="00EE4420" w:rsidRPr="00EE4420" w:rsidRDefault="00EE4420" w:rsidP="00EE4420">
      <w:pPr>
        <w:spacing w:before="400" w:after="120" w:line="240" w:lineRule="auto"/>
        <w:jc w:val="right"/>
        <w:rPr>
          <w:rFonts w:ascii="Questa-Regular" w:eastAsia="Times New Roman" w:hAnsi="Questa-Regular" w:cs="Times New Roman"/>
          <w:b/>
          <w:bCs/>
          <w:color w:val="212529"/>
          <w:sz w:val="32"/>
          <w:szCs w:val="32"/>
          <w:lang w:eastAsia="da-DK"/>
        </w:rPr>
      </w:pPr>
      <w:r w:rsidRPr="00EE4420">
        <w:rPr>
          <w:rFonts w:ascii="Questa-Regular" w:eastAsia="Times New Roman" w:hAnsi="Questa-Regular" w:cs="Times New Roman"/>
          <w:b/>
          <w:bCs/>
          <w:color w:val="212529"/>
          <w:sz w:val="32"/>
          <w:szCs w:val="32"/>
          <w:lang w:eastAsia="da-DK"/>
        </w:rPr>
        <w:t>Bilag 1</w:t>
      </w:r>
    </w:p>
    <w:p w14:paraId="12BFB41A" w14:textId="5FBC3A14" w:rsidR="00EE4420" w:rsidRPr="00EE4420" w:rsidRDefault="00EE4420" w:rsidP="00EE4420">
      <w:pPr>
        <w:spacing w:after="120" w:line="240" w:lineRule="auto"/>
        <w:jc w:val="center"/>
        <w:rPr>
          <w:rFonts w:ascii="Questa-Regular" w:eastAsia="Times New Roman" w:hAnsi="Questa-Regular" w:cs="Times New Roman"/>
          <w:b/>
          <w:bCs/>
          <w:color w:val="212529"/>
          <w:sz w:val="28"/>
          <w:szCs w:val="28"/>
          <w:lang w:eastAsia="da-DK"/>
        </w:rPr>
      </w:pPr>
      <w:r w:rsidRPr="00EE4420">
        <w:rPr>
          <w:rFonts w:ascii="Questa-Regular" w:eastAsia="Times New Roman" w:hAnsi="Questa-Regular" w:cs="Times New Roman"/>
          <w:b/>
          <w:bCs/>
          <w:color w:val="212529"/>
          <w:sz w:val="28"/>
          <w:szCs w:val="28"/>
          <w:lang w:eastAsia="da-DK"/>
        </w:rPr>
        <w:t xml:space="preserve">Liste over øer der er omfattet af pointsystemet i § </w:t>
      </w:r>
      <w:ins w:id="172" w:author="Simon Mark Jacobsen" w:date="2025-07-03T14:18:00Z">
        <w:r w:rsidR="0016459F">
          <w:rPr>
            <w:rFonts w:ascii="Questa-Regular" w:eastAsia="Times New Roman" w:hAnsi="Questa-Regular" w:cs="Times New Roman"/>
            <w:b/>
            <w:bCs/>
            <w:color w:val="212529"/>
            <w:sz w:val="28"/>
            <w:szCs w:val="28"/>
            <w:lang w:eastAsia="da-DK"/>
          </w:rPr>
          <w:t>8</w:t>
        </w:r>
      </w:ins>
      <w:ins w:id="173" w:author="Simon Mark Jacobsen" w:date="2025-07-03T13:25:00Z">
        <w:r w:rsidR="0012360B">
          <w:rPr>
            <w:rFonts w:ascii="Questa-Regular" w:eastAsia="Times New Roman" w:hAnsi="Questa-Regular" w:cs="Times New Roman"/>
            <w:b/>
            <w:bCs/>
            <w:color w:val="212529"/>
            <w:sz w:val="28"/>
            <w:szCs w:val="28"/>
            <w:lang w:eastAsia="da-DK"/>
          </w:rPr>
          <w:t xml:space="preserve"> </w:t>
        </w:r>
      </w:ins>
      <w:del w:id="174" w:author="Simon Mark Jacobsen" w:date="2025-07-03T13:25:00Z">
        <w:r w:rsidRPr="00EE4420" w:rsidDel="0012360B">
          <w:rPr>
            <w:rFonts w:ascii="Questa-Regular" w:eastAsia="Times New Roman" w:hAnsi="Questa-Regular" w:cs="Times New Roman"/>
            <w:b/>
            <w:bCs/>
            <w:color w:val="212529"/>
            <w:sz w:val="28"/>
            <w:szCs w:val="28"/>
            <w:lang w:eastAsia="da-DK"/>
          </w:rPr>
          <w:delText>11</w:delText>
        </w:r>
      </w:del>
      <w:r w:rsidRPr="00EE4420">
        <w:rPr>
          <w:rFonts w:ascii="Questa-Regular" w:eastAsia="Times New Roman" w:hAnsi="Questa-Regular" w:cs="Times New Roman"/>
          <w:b/>
          <w:bCs/>
          <w:color w:val="212529"/>
          <w:sz w:val="28"/>
          <w:szCs w:val="28"/>
          <w:lang w:eastAsia="da-DK"/>
        </w:rPr>
        <w:t>, stk. 5, nr. 1</w:t>
      </w:r>
    </w:p>
    <w:tbl>
      <w:tblPr>
        <w:tblW w:w="0" w:type="auto"/>
        <w:tblCellMar>
          <w:left w:w="0" w:type="dxa"/>
          <w:right w:w="0" w:type="dxa"/>
        </w:tblCellMar>
        <w:tblLook w:val="04A0" w:firstRow="1" w:lastRow="0" w:firstColumn="1" w:lastColumn="0" w:noHBand="0" w:noVBand="1"/>
      </w:tblPr>
      <w:tblGrid>
        <w:gridCol w:w="9638"/>
      </w:tblGrid>
      <w:tr w:rsidR="00EE4420" w:rsidRPr="00EE4420" w14:paraId="0EFAA39D" w14:textId="77777777" w:rsidTr="00EE4420">
        <w:tc>
          <w:tcPr>
            <w:tcW w:w="0" w:type="auto"/>
            <w:tcBorders>
              <w:top w:val="nil"/>
              <w:left w:val="nil"/>
              <w:bottom w:val="nil"/>
              <w:right w:val="nil"/>
            </w:tcBorders>
            <w:hideMark/>
          </w:tcPr>
          <w:tbl>
            <w:tblPr>
              <w:tblW w:w="9630" w:type="dxa"/>
              <w:tblCellMar>
                <w:top w:w="15" w:type="dxa"/>
                <w:left w:w="15" w:type="dxa"/>
                <w:bottom w:w="15" w:type="dxa"/>
                <w:right w:w="15" w:type="dxa"/>
              </w:tblCellMar>
              <w:tblLook w:val="04A0" w:firstRow="1" w:lastRow="0" w:firstColumn="1" w:lastColumn="0" w:noHBand="0" w:noVBand="1"/>
            </w:tblPr>
            <w:tblGrid>
              <w:gridCol w:w="9630"/>
            </w:tblGrid>
            <w:tr w:rsidR="00EE4420" w:rsidRPr="00EE4420" w14:paraId="742CB006" w14:textId="77777777">
              <w:tc>
                <w:tcPr>
                  <w:tcW w:w="0" w:type="auto"/>
                  <w:tcBorders>
                    <w:top w:val="single" w:sz="8" w:space="0" w:color="000000"/>
                    <w:left w:val="single" w:sz="8" w:space="0" w:color="000000"/>
                    <w:bottom w:val="single" w:sz="8" w:space="0" w:color="000000"/>
                    <w:right w:val="single" w:sz="8" w:space="0" w:color="000000"/>
                  </w:tcBorders>
                  <w:hideMark/>
                </w:tcPr>
                <w:p w14:paraId="5F6D0383" w14:textId="77777777" w:rsidR="00EE4420" w:rsidRPr="00EE4420" w:rsidRDefault="00EE4420" w:rsidP="00EE4420">
                  <w:pPr>
                    <w:spacing w:after="0" w:line="240" w:lineRule="auto"/>
                    <w:divId w:val="1264336932"/>
                    <w:rPr>
                      <w:rFonts w:ascii="Times New Roman" w:eastAsia="Times New Roman" w:hAnsi="Times New Roman" w:cs="Times New Roman"/>
                      <w:sz w:val="24"/>
                      <w:szCs w:val="24"/>
                      <w:lang w:eastAsia="da-DK"/>
                    </w:rPr>
                  </w:pPr>
                  <w:proofErr w:type="spellStart"/>
                  <w:r w:rsidRPr="00EE4420">
                    <w:rPr>
                      <w:rFonts w:ascii="Times New Roman" w:eastAsia="Times New Roman" w:hAnsi="Times New Roman" w:cs="Times New Roman"/>
                      <w:sz w:val="24"/>
                      <w:szCs w:val="24"/>
                      <w:lang w:eastAsia="da-DK"/>
                    </w:rPr>
                    <w:t>Aarø</w:t>
                  </w:r>
                  <w:proofErr w:type="spellEnd"/>
                </w:p>
              </w:tc>
            </w:tr>
            <w:tr w:rsidR="00EE4420" w:rsidRPr="00EE4420" w14:paraId="01A61E22" w14:textId="77777777">
              <w:tc>
                <w:tcPr>
                  <w:tcW w:w="0" w:type="auto"/>
                  <w:tcBorders>
                    <w:top w:val="single" w:sz="8" w:space="0" w:color="000000"/>
                    <w:left w:val="single" w:sz="8" w:space="0" w:color="000000"/>
                    <w:bottom w:val="single" w:sz="8" w:space="0" w:color="000000"/>
                    <w:right w:val="single" w:sz="8" w:space="0" w:color="000000"/>
                  </w:tcBorders>
                  <w:hideMark/>
                </w:tcPr>
                <w:p w14:paraId="7169C48C"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Agersø</w:t>
                  </w:r>
                </w:p>
              </w:tc>
            </w:tr>
            <w:tr w:rsidR="00EE4420" w:rsidRPr="00EE4420" w14:paraId="64D7B504" w14:textId="77777777">
              <w:tc>
                <w:tcPr>
                  <w:tcW w:w="0" w:type="auto"/>
                  <w:tcBorders>
                    <w:top w:val="single" w:sz="8" w:space="0" w:color="000000"/>
                    <w:left w:val="single" w:sz="8" w:space="0" w:color="000000"/>
                    <w:bottom w:val="single" w:sz="8" w:space="0" w:color="000000"/>
                    <w:right w:val="single" w:sz="8" w:space="0" w:color="000000"/>
                  </w:tcBorders>
                  <w:hideMark/>
                </w:tcPr>
                <w:p w14:paraId="5CDEA7C9"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Anholt</w:t>
                  </w:r>
                </w:p>
              </w:tc>
            </w:tr>
            <w:tr w:rsidR="00EE4420" w:rsidRPr="00EE4420" w14:paraId="6AF625C8" w14:textId="77777777">
              <w:tc>
                <w:tcPr>
                  <w:tcW w:w="0" w:type="auto"/>
                  <w:tcBorders>
                    <w:top w:val="single" w:sz="8" w:space="0" w:color="000000"/>
                    <w:left w:val="single" w:sz="8" w:space="0" w:color="000000"/>
                    <w:bottom w:val="single" w:sz="8" w:space="0" w:color="000000"/>
                    <w:right w:val="single" w:sz="8" w:space="0" w:color="000000"/>
                  </w:tcBorders>
                  <w:hideMark/>
                </w:tcPr>
                <w:p w14:paraId="42484E71"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Askø</w:t>
                  </w:r>
                </w:p>
              </w:tc>
            </w:tr>
            <w:tr w:rsidR="00EE4420" w:rsidRPr="00EE4420" w14:paraId="274B2FFB" w14:textId="77777777">
              <w:tc>
                <w:tcPr>
                  <w:tcW w:w="0" w:type="auto"/>
                  <w:tcBorders>
                    <w:top w:val="single" w:sz="8" w:space="0" w:color="000000"/>
                    <w:left w:val="single" w:sz="8" w:space="0" w:color="000000"/>
                    <w:bottom w:val="single" w:sz="8" w:space="0" w:color="000000"/>
                    <w:right w:val="single" w:sz="8" w:space="0" w:color="000000"/>
                  </w:tcBorders>
                  <w:hideMark/>
                </w:tcPr>
                <w:p w14:paraId="0014569B"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Avernakø</w:t>
                  </w:r>
                </w:p>
              </w:tc>
            </w:tr>
            <w:tr w:rsidR="00EE4420" w:rsidRPr="00EE4420" w14:paraId="668B8A34" w14:textId="77777777">
              <w:tc>
                <w:tcPr>
                  <w:tcW w:w="0" w:type="auto"/>
                  <w:tcBorders>
                    <w:top w:val="single" w:sz="8" w:space="0" w:color="000000"/>
                    <w:left w:val="single" w:sz="8" w:space="0" w:color="000000"/>
                    <w:bottom w:val="single" w:sz="8" w:space="0" w:color="000000"/>
                    <w:right w:val="single" w:sz="8" w:space="0" w:color="000000"/>
                  </w:tcBorders>
                  <w:hideMark/>
                </w:tcPr>
                <w:p w14:paraId="0A7C8874"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Barsø</w:t>
                  </w:r>
                </w:p>
              </w:tc>
            </w:tr>
            <w:tr w:rsidR="00EE4420" w:rsidRPr="00EE4420" w14:paraId="022F5190" w14:textId="77777777">
              <w:tc>
                <w:tcPr>
                  <w:tcW w:w="0" w:type="auto"/>
                  <w:tcBorders>
                    <w:top w:val="single" w:sz="8" w:space="0" w:color="000000"/>
                    <w:left w:val="single" w:sz="8" w:space="0" w:color="000000"/>
                    <w:bottom w:val="single" w:sz="8" w:space="0" w:color="000000"/>
                    <w:right w:val="single" w:sz="8" w:space="0" w:color="000000"/>
                  </w:tcBorders>
                  <w:hideMark/>
                </w:tcPr>
                <w:p w14:paraId="1241D259"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Endelave</w:t>
                  </w:r>
                </w:p>
              </w:tc>
            </w:tr>
            <w:tr w:rsidR="00EE4420" w:rsidRPr="00EE4420" w14:paraId="240DC4B0" w14:textId="77777777">
              <w:tc>
                <w:tcPr>
                  <w:tcW w:w="0" w:type="auto"/>
                  <w:tcBorders>
                    <w:top w:val="single" w:sz="8" w:space="0" w:color="000000"/>
                    <w:left w:val="single" w:sz="8" w:space="0" w:color="000000"/>
                    <w:bottom w:val="single" w:sz="8" w:space="0" w:color="000000"/>
                    <w:right w:val="single" w:sz="8" w:space="0" w:color="000000"/>
                  </w:tcBorders>
                  <w:hideMark/>
                </w:tcPr>
                <w:p w14:paraId="6C58C1C0"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Fanø</w:t>
                  </w:r>
                </w:p>
              </w:tc>
            </w:tr>
            <w:tr w:rsidR="00EE4420" w:rsidRPr="00EE4420" w14:paraId="79A93EEB" w14:textId="77777777">
              <w:tc>
                <w:tcPr>
                  <w:tcW w:w="0" w:type="auto"/>
                  <w:tcBorders>
                    <w:top w:val="single" w:sz="8" w:space="0" w:color="000000"/>
                    <w:left w:val="single" w:sz="8" w:space="0" w:color="000000"/>
                    <w:bottom w:val="single" w:sz="8" w:space="0" w:color="000000"/>
                    <w:right w:val="single" w:sz="8" w:space="0" w:color="000000"/>
                  </w:tcBorders>
                  <w:hideMark/>
                </w:tcPr>
                <w:p w14:paraId="3F3F4790"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Fejø</w:t>
                  </w:r>
                </w:p>
              </w:tc>
            </w:tr>
            <w:tr w:rsidR="00EE4420" w:rsidRPr="00EE4420" w14:paraId="5D2B1126" w14:textId="77777777">
              <w:tc>
                <w:tcPr>
                  <w:tcW w:w="0" w:type="auto"/>
                  <w:tcBorders>
                    <w:top w:val="single" w:sz="8" w:space="0" w:color="000000"/>
                    <w:left w:val="single" w:sz="8" w:space="0" w:color="000000"/>
                    <w:bottom w:val="single" w:sz="8" w:space="0" w:color="000000"/>
                    <w:right w:val="single" w:sz="8" w:space="0" w:color="000000"/>
                  </w:tcBorders>
                  <w:hideMark/>
                </w:tcPr>
                <w:p w14:paraId="6CDFB4E1"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lastRenderedPageBreak/>
                    <w:t>Femø</w:t>
                  </w:r>
                </w:p>
              </w:tc>
            </w:tr>
            <w:tr w:rsidR="00EE4420" w:rsidRPr="00EE4420" w14:paraId="5684B9B6" w14:textId="77777777">
              <w:tc>
                <w:tcPr>
                  <w:tcW w:w="0" w:type="auto"/>
                  <w:tcBorders>
                    <w:top w:val="single" w:sz="8" w:space="0" w:color="000000"/>
                    <w:left w:val="single" w:sz="8" w:space="0" w:color="000000"/>
                    <w:bottom w:val="single" w:sz="8" w:space="0" w:color="000000"/>
                    <w:right w:val="single" w:sz="8" w:space="0" w:color="000000"/>
                  </w:tcBorders>
                  <w:hideMark/>
                </w:tcPr>
                <w:p w14:paraId="583DD0EB"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Fur</w:t>
                  </w:r>
                </w:p>
              </w:tc>
            </w:tr>
            <w:tr w:rsidR="00EE4420" w:rsidRPr="00EE4420" w14:paraId="60374084" w14:textId="77777777">
              <w:tc>
                <w:tcPr>
                  <w:tcW w:w="0" w:type="auto"/>
                  <w:tcBorders>
                    <w:top w:val="single" w:sz="8" w:space="0" w:color="000000"/>
                    <w:left w:val="single" w:sz="8" w:space="0" w:color="000000"/>
                    <w:bottom w:val="single" w:sz="8" w:space="0" w:color="000000"/>
                    <w:right w:val="single" w:sz="8" w:space="0" w:color="000000"/>
                  </w:tcBorders>
                  <w:hideMark/>
                </w:tcPr>
                <w:p w14:paraId="3CD55C00"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Læsø</w:t>
                  </w:r>
                </w:p>
              </w:tc>
            </w:tr>
            <w:tr w:rsidR="00EE4420" w:rsidRPr="00EE4420" w14:paraId="68ABBF71" w14:textId="77777777">
              <w:tc>
                <w:tcPr>
                  <w:tcW w:w="0" w:type="auto"/>
                  <w:tcBorders>
                    <w:top w:val="single" w:sz="8" w:space="0" w:color="000000"/>
                    <w:left w:val="single" w:sz="8" w:space="0" w:color="000000"/>
                    <w:bottom w:val="single" w:sz="8" w:space="0" w:color="000000"/>
                    <w:right w:val="single" w:sz="8" w:space="0" w:color="000000"/>
                  </w:tcBorders>
                  <w:hideMark/>
                </w:tcPr>
                <w:p w14:paraId="42B303F6"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Lyø</w:t>
                  </w:r>
                </w:p>
              </w:tc>
            </w:tr>
            <w:tr w:rsidR="00EE4420" w:rsidRPr="00EE4420" w14:paraId="62521906" w14:textId="77777777">
              <w:tc>
                <w:tcPr>
                  <w:tcW w:w="0" w:type="auto"/>
                  <w:tcBorders>
                    <w:top w:val="single" w:sz="8" w:space="0" w:color="000000"/>
                    <w:left w:val="single" w:sz="8" w:space="0" w:color="000000"/>
                    <w:bottom w:val="single" w:sz="8" w:space="0" w:color="000000"/>
                    <w:right w:val="single" w:sz="8" w:space="0" w:color="000000"/>
                  </w:tcBorders>
                  <w:hideMark/>
                </w:tcPr>
                <w:p w14:paraId="1FDC5268"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Omø</w:t>
                  </w:r>
                </w:p>
              </w:tc>
            </w:tr>
            <w:tr w:rsidR="00EE4420" w:rsidRPr="00EE4420" w14:paraId="73E93F46" w14:textId="77777777">
              <w:tc>
                <w:tcPr>
                  <w:tcW w:w="0" w:type="auto"/>
                  <w:tcBorders>
                    <w:top w:val="single" w:sz="8" w:space="0" w:color="000000"/>
                    <w:left w:val="single" w:sz="8" w:space="0" w:color="000000"/>
                    <w:bottom w:val="single" w:sz="8" w:space="0" w:color="000000"/>
                    <w:right w:val="single" w:sz="8" w:space="0" w:color="000000"/>
                  </w:tcBorders>
                  <w:hideMark/>
                </w:tcPr>
                <w:p w14:paraId="0296F2B2"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Orø</w:t>
                  </w:r>
                </w:p>
              </w:tc>
            </w:tr>
            <w:tr w:rsidR="00EE4420" w:rsidRPr="00EE4420" w14:paraId="22B67400" w14:textId="77777777">
              <w:tc>
                <w:tcPr>
                  <w:tcW w:w="0" w:type="auto"/>
                  <w:tcBorders>
                    <w:top w:val="single" w:sz="8" w:space="0" w:color="000000"/>
                    <w:left w:val="single" w:sz="8" w:space="0" w:color="000000"/>
                    <w:bottom w:val="single" w:sz="8" w:space="0" w:color="000000"/>
                    <w:right w:val="single" w:sz="8" w:space="0" w:color="000000"/>
                  </w:tcBorders>
                  <w:hideMark/>
                </w:tcPr>
                <w:p w14:paraId="562D4B81"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Samsø</w:t>
                  </w:r>
                </w:p>
              </w:tc>
            </w:tr>
            <w:tr w:rsidR="00EE4420" w:rsidRPr="00EE4420" w14:paraId="52755204" w14:textId="77777777">
              <w:tc>
                <w:tcPr>
                  <w:tcW w:w="0" w:type="auto"/>
                  <w:tcBorders>
                    <w:top w:val="single" w:sz="8" w:space="0" w:color="000000"/>
                    <w:left w:val="single" w:sz="8" w:space="0" w:color="000000"/>
                    <w:bottom w:val="single" w:sz="8" w:space="0" w:color="000000"/>
                    <w:right w:val="single" w:sz="8" w:space="0" w:color="000000"/>
                  </w:tcBorders>
                  <w:hideMark/>
                </w:tcPr>
                <w:p w14:paraId="4C8CD933"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Sejerø</w:t>
                  </w:r>
                </w:p>
              </w:tc>
            </w:tr>
            <w:tr w:rsidR="00EE4420" w:rsidRPr="00EE4420" w14:paraId="7AADF5A5" w14:textId="77777777">
              <w:tc>
                <w:tcPr>
                  <w:tcW w:w="0" w:type="auto"/>
                  <w:tcBorders>
                    <w:top w:val="single" w:sz="8" w:space="0" w:color="000000"/>
                    <w:left w:val="single" w:sz="8" w:space="0" w:color="000000"/>
                    <w:bottom w:val="single" w:sz="8" w:space="0" w:color="000000"/>
                    <w:right w:val="single" w:sz="8" w:space="0" w:color="000000"/>
                  </w:tcBorders>
                  <w:hideMark/>
                </w:tcPr>
                <w:p w14:paraId="79D85125"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Tunø</w:t>
                  </w:r>
                </w:p>
              </w:tc>
            </w:tr>
            <w:tr w:rsidR="00EE4420" w:rsidRPr="00EE4420" w14:paraId="1A1BEBBF" w14:textId="77777777">
              <w:tc>
                <w:tcPr>
                  <w:tcW w:w="0" w:type="auto"/>
                  <w:tcBorders>
                    <w:top w:val="single" w:sz="8" w:space="0" w:color="000000"/>
                    <w:left w:val="single" w:sz="8" w:space="0" w:color="000000"/>
                    <w:bottom w:val="single" w:sz="8" w:space="0" w:color="000000"/>
                    <w:right w:val="single" w:sz="8" w:space="0" w:color="000000"/>
                  </w:tcBorders>
                  <w:hideMark/>
                </w:tcPr>
                <w:p w14:paraId="7EB5A8DC" w14:textId="77777777" w:rsidR="00EE4420" w:rsidRPr="00EE4420" w:rsidRDefault="00EE4420" w:rsidP="00EE4420">
                  <w:pPr>
                    <w:spacing w:after="0" w:line="240" w:lineRule="auto"/>
                    <w:rPr>
                      <w:rFonts w:ascii="Times New Roman" w:eastAsia="Times New Roman" w:hAnsi="Times New Roman" w:cs="Times New Roman"/>
                      <w:sz w:val="24"/>
                      <w:szCs w:val="24"/>
                      <w:lang w:eastAsia="da-DK"/>
                    </w:rPr>
                  </w:pPr>
                  <w:r w:rsidRPr="00EE4420">
                    <w:rPr>
                      <w:rFonts w:ascii="Times New Roman" w:eastAsia="Times New Roman" w:hAnsi="Times New Roman" w:cs="Times New Roman"/>
                      <w:sz w:val="24"/>
                      <w:szCs w:val="24"/>
                      <w:lang w:eastAsia="da-DK"/>
                    </w:rPr>
                    <w:t>Ærø</w:t>
                  </w:r>
                </w:p>
              </w:tc>
            </w:tr>
          </w:tbl>
          <w:p w14:paraId="3C2FC08D" w14:textId="77777777" w:rsidR="00EE4420" w:rsidRPr="00EE4420" w:rsidRDefault="00EE4420" w:rsidP="00EE4420">
            <w:pPr>
              <w:spacing w:before="200" w:after="200" w:line="240" w:lineRule="auto"/>
              <w:rPr>
                <w:rFonts w:ascii="Times New Roman" w:eastAsia="Times New Roman" w:hAnsi="Times New Roman" w:cs="Times New Roman"/>
                <w:sz w:val="23"/>
                <w:szCs w:val="23"/>
                <w:lang w:eastAsia="da-DK"/>
              </w:rPr>
            </w:pPr>
          </w:p>
        </w:tc>
      </w:tr>
    </w:tbl>
    <w:p w14:paraId="40636EF7" w14:textId="77777777" w:rsidR="00F62861" w:rsidRDefault="00F62861" w:rsidP="00EE4420"/>
    <w:sectPr w:rsidR="00F6286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mon Mark Jacobsen">
    <w15:presenceInfo w15:providerId="AD" w15:userId="S-1-5-21-2100284113-1573851820-878952375-405185"/>
  </w15:person>
  <w15:person w15:author="Marie Louise Loberg">
    <w15:presenceInfo w15:providerId="AD" w15:userId="S-1-5-21-2100284113-1573851820-878952375-628237"/>
  </w15:person>
  <w15:person w15:author="Peter Fjeldgaard Hansen">
    <w15:presenceInfo w15:providerId="AD" w15:userId="S-1-5-21-2100284113-1573851820-878952375-460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420"/>
    <w:rsid w:val="0000068F"/>
    <w:rsid w:val="0000286A"/>
    <w:rsid w:val="00003144"/>
    <w:rsid w:val="0000581A"/>
    <w:rsid w:val="00005E54"/>
    <w:rsid w:val="00006B03"/>
    <w:rsid w:val="0001173A"/>
    <w:rsid w:val="0001352A"/>
    <w:rsid w:val="00013DE6"/>
    <w:rsid w:val="00023725"/>
    <w:rsid w:val="00024065"/>
    <w:rsid w:val="0002704E"/>
    <w:rsid w:val="0003262B"/>
    <w:rsid w:val="000328CF"/>
    <w:rsid w:val="000336F3"/>
    <w:rsid w:val="00033E29"/>
    <w:rsid w:val="000360F1"/>
    <w:rsid w:val="00037D95"/>
    <w:rsid w:val="00040CCD"/>
    <w:rsid w:val="0004122D"/>
    <w:rsid w:val="000416E9"/>
    <w:rsid w:val="00044681"/>
    <w:rsid w:val="0005465F"/>
    <w:rsid w:val="000562BF"/>
    <w:rsid w:val="000607C2"/>
    <w:rsid w:val="000616D4"/>
    <w:rsid w:val="00061F0A"/>
    <w:rsid w:val="00064585"/>
    <w:rsid w:val="000645EA"/>
    <w:rsid w:val="00064674"/>
    <w:rsid w:val="000650E8"/>
    <w:rsid w:val="000667B1"/>
    <w:rsid w:val="00067DB9"/>
    <w:rsid w:val="000729BD"/>
    <w:rsid w:val="00075F6D"/>
    <w:rsid w:val="00077036"/>
    <w:rsid w:val="0008007C"/>
    <w:rsid w:val="000809D9"/>
    <w:rsid w:val="00081092"/>
    <w:rsid w:val="000811FC"/>
    <w:rsid w:val="000855A9"/>
    <w:rsid w:val="00091BE8"/>
    <w:rsid w:val="00092CCE"/>
    <w:rsid w:val="000933C4"/>
    <w:rsid w:val="000A039D"/>
    <w:rsid w:val="000A4678"/>
    <w:rsid w:val="000A47CF"/>
    <w:rsid w:val="000B1794"/>
    <w:rsid w:val="000B23A2"/>
    <w:rsid w:val="000B278B"/>
    <w:rsid w:val="000B3DA7"/>
    <w:rsid w:val="000B4FA6"/>
    <w:rsid w:val="000B59C8"/>
    <w:rsid w:val="000B65E1"/>
    <w:rsid w:val="000C0315"/>
    <w:rsid w:val="000C081F"/>
    <w:rsid w:val="000C1742"/>
    <w:rsid w:val="000C1774"/>
    <w:rsid w:val="000C2B71"/>
    <w:rsid w:val="000C7B53"/>
    <w:rsid w:val="000D176E"/>
    <w:rsid w:val="000D1DF0"/>
    <w:rsid w:val="000D3BD1"/>
    <w:rsid w:val="000D3F7D"/>
    <w:rsid w:val="000D4C04"/>
    <w:rsid w:val="000D5943"/>
    <w:rsid w:val="000D5DD1"/>
    <w:rsid w:val="000D6C77"/>
    <w:rsid w:val="000D6DF1"/>
    <w:rsid w:val="000E1EDD"/>
    <w:rsid w:val="000E23F7"/>
    <w:rsid w:val="000E2EEB"/>
    <w:rsid w:val="000E3C24"/>
    <w:rsid w:val="000E41C9"/>
    <w:rsid w:val="000E7381"/>
    <w:rsid w:val="000F1BCE"/>
    <w:rsid w:val="000F4149"/>
    <w:rsid w:val="000F4246"/>
    <w:rsid w:val="000F7791"/>
    <w:rsid w:val="000F7977"/>
    <w:rsid w:val="00101E24"/>
    <w:rsid w:val="00102074"/>
    <w:rsid w:val="00103AFA"/>
    <w:rsid w:val="00106971"/>
    <w:rsid w:val="00106E46"/>
    <w:rsid w:val="0010770B"/>
    <w:rsid w:val="00111AD3"/>
    <w:rsid w:val="00112390"/>
    <w:rsid w:val="0011338F"/>
    <w:rsid w:val="00113D2E"/>
    <w:rsid w:val="001149A7"/>
    <w:rsid w:val="00116E1E"/>
    <w:rsid w:val="00121D04"/>
    <w:rsid w:val="00121DD1"/>
    <w:rsid w:val="00121F7C"/>
    <w:rsid w:val="0012360B"/>
    <w:rsid w:val="0012524D"/>
    <w:rsid w:val="00125441"/>
    <w:rsid w:val="00130E20"/>
    <w:rsid w:val="001313B4"/>
    <w:rsid w:val="001313FA"/>
    <w:rsid w:val="00132187"/>
    <w:rsid w:val="00132A83"/>
    <w:rsid w:val="00134C90"/>
    <w:rsid w:val="0013790D"/>
    <w:rsid w:val="00143AB4"/>
    <w:rsid w:val="00146528"/>
    <w:rsid w:val="0015545B"/>
    <w:rsid w:val="00155B38"/>
    <w:rsid w:val="00155DCF"/>
    <w:rsid w:val="001608F0"/>
    <w:rsid w:val="00162332"/>
    <w:rsid w:val="00163357"/>
    <w:rsid w:val="00163EB3"/>
    <w:rsid w:val="0016459F"/>
    <w:rsid w:val="001646C9"/>
    <w:rsid w:val="00170243"/>
    <w:rsid w:val="00170776"/>
    <w:rsid w:val="00170F11"/>
    <w:rsid w:val="00173B06"/>
    <w:rsid w:val="00180A83"/>
    <w:rsid w:val="00182E7B"/>
    <w:rsid w:val="00184DE6"/>
    <w:rsid w:val="00186F82"/>
    <w:rsid w:val="00191A74"/>
    <w:rsid w:val="00192BD2"/>
    <w:rsid w:val="00195415"/>
    <w:rsid w:val="0019571D"/>
    <w:rsid w:val="001A1139"/>
    <w:rsid w:val="001A203C"/>
    <w:rsid w:val="001A3659"/>
    <w:rsid w:val="001A3CEB"/>
    <w:rsid w:val="001A5437"/>
    <w:rsid w:val="001A627D"/>
    <w:rsid w:val="001A756C"/>
    <w:rsid w:val="001B2FE5"/>
    <w:rsid w:val="001B57BC"/>
    <w:rsid w:val="001B5BD3"/>
    <w:rsid w:val="001C043A"/>
    <w:rsid w:val="001C24B6"/>
    <w:rsid w:val="001C293A"/>
    <w:rsid w:val="001C2E1F"/>
    <w:rsid w:val="001C6728"/>
    <w:rsid w:val="001C7806"/>
    <w:rsid w:val="001D4924"/>
    <w:rsid w:val="001D4DAF"/>
    <w:rsid w:val="001E2610"/>
    <w:rsid w:val="001F098A"/>
    <w:rsid w:val="001F14D4"/>
    <w:rsid w:val="001F50DF"/>
    <w:rsid w:val="00200ED0"/>
    <w:rsid w:val="00201ADF"/>
    <w:rsid w:val="00201C27"/>
    <w:rsid w:val="002021B5"/>
    <w:rsid w:val="00206641"/>
    <w:rsid w:val="0020764E"/>
    <w:rsid w:val="002078D5"/>
    <w:rsid w:val="00211973"/>
    <w:rsid w:val="00214754"/>
    <w:rsid w:val="00215EE3"/>
    <w:rsid w:val="00220258"/>
    <w:rsid w:val="00220DBD"/>
    <w:rsid w:val="00223052"/>
    <w:rsid w:val="00223A2C"/>
    <w:rsid w:val="00224793"/>
    <w:rsid w:val="00225139"/>
    <w:rsid w:val="00230BE5"/>
    <w:rsid w:val="002314CC"/>
    <w:rsid w:val="00231A24"/>
    <w:rsid w:val="00232C7A"/>
    <w:rsid w:val="002345B2"/>
    <w:rsid w:val="00234DA5"/>
    <w:rsid w:val="002409CB"/>
    <w:rsid w:val="00241227"/>
    <w:rsid w:val="00241BF2"/>
    <w:rsid w:val="00242BB8"/>
    <w:rsid w:val="002449C0"/>
    <w:rsid w:val="00246B83"/>
    <w:rsid w:val="002537CD"/>
    <w:rsid w:val="00253E76"/>
    <w:rsid w:val="0025682F"/>
    <w:rsid w:val="00260E9E"/>
    <w:rsid w:val="00265FB2"/>
    <w:rsid w:val="002672D0"/>
    <w:rsid w:val="0027097D"/>
    <w:rsid w:val="00273E49"/>
    <w:rsid w:val="00277E0E"/>
    <w:rsid w:val="002930AD"/>
    <w:rsid w:val="00296D9A"/>
    <w:rsid w:val="00297E96"/>
    <w:rsid w:val="002A14C0"/>
    <w:rsid w:val="002A1A39"/>
    <w:rsid w:val="002A27C7"/>
    <w:rsid w:val="002A3C24"/>
    <w:rsid w:val="002A4292"/>
    <w:rsid w:val="002A4ACB"/>
    <w:rsid w:val="002A53F3"/>
    <w:rsid w:val="002B1D03"/>
    <w:rsid w:val="002B2315"/>
    <w:rsid w:val="002B6C22"/>
    <w:rsid w:val="002C73DD"/>
    <w:rsid w:val="002D3064"/>
    <w:rsid w:val="002D3EB4"/>
    <w:rsid w:val="002D4FE4"/>
    <w:rsid w:val="002D540C"/>
    <w:rsid w:val="002D64E6"/>
    <w:rsid w:val="002E357E"/>
    <w:rsid w:val="002E7D3F"/>
    <w:rsid w:val="002F1957"/>
    <w:rsid w:val="002F7A6E"/>
    <w:rsid w:val="0030498D"/>
    <w:rsid w:val="00304F0A"/>
    <w:rsid w:val="00305BE8"/>
    <w:rsid w:val="003069F3"/>
    <w:rsid w:val="00312A86"/>
    <w:rsid w:val="00312CF8"/>
    <w:rsid w:val="00314BE7"/>
    <w:rsid w:val="00315049"/>
    <w:rsid w:val="0032085D"/>
    <w:rsid w:val="00325679"/>
    <w:rsid w:val="00332E11"/>
    <w:rsid w:val="003348C4"/>
    <w:rsid w:val="00336B97"/>
    <w:rsid w:val="0034063C"/>
    <w:rsid w:val="00341B68"/>
    <w:rsid w:val="00341DE3"/>
    <w:rsid w:val="003446B9"/>
    <w:rsid w:val="00346F12"/>
    <w:rsid w:val="003516A6"/>
    <w:rsid w:val="00351D4D"/>
    <w:rsid w:val="0035212A"/>
    <w:rsid w:val="003523FA"/>
    <w:rsid w:val="003524A6"/>
    <w:rsid w:val="00352D66"/>
    <w:rsid w:val="003542D9"/>
    <w:rsid w:val="003565F1"/>
    <w:rsid w:val="00357085"/>
    <w:rsid w:val="003571CE"/>
    <w:rsid w:val="00357364"/>
    <w:rsid w:val="00357885"/>
    <w:rsid w:val="00361026"/>
    <w:rsid w:val="0036118C"/>
    <w:rsid w:val="003617DB"/>
    <w:rsid w:val="00361E39"/>
    <w:rsid w:val="00370AC5"/>
    <w:rsid w:val="00372080"/>
    <w:rsid w:val="0037636D"/>
    <w:rsid w:val="00376784"/>
    <w:rsid w:val="003776B3"/>
    <w:rsid w:val="00380A85"/>
    <w:rsid w:val="00381646"/>
    <w:rsid w:val="00381EA0"/>
    <w:rsid w:val="003837B1"/>
    <w:rsid w:val="0038568A"/>
    <w:rsid w:val="00390C4F"/>
    <w:rsid w:val="00390D9D"/>
    <w:rsid w:val="003910B2"/>
    <w:rsid w:val="00391ADB"/>
    <w:rsid w:val="00392904"/>
    <w:rsid w:val="00392983"/>
    <w:rsid w:val="00393888"/>
    <w:rsid w:val="00397341"/>
    <w:rsid w:val="003A1836"/>
    <w:rsid w:val="003A2DB5"/>
    <w:rsid w:val="003A5411"/>
    <w:rsid w:val="003A646F"/>
    <w:rsid w:val="003B12EB"/>
    <w:rsid w:val="003B4170"/>
    <w:rsid w:val="003B7C0F"/>
    <w:rsid w:val="003C2554"/>
    <w:rsid w:val="003C4837"/>
    <w:rsid w:val="003C492D"/>
    <w:rsid w:val="003C4F6B"/>
    <w:rsid w:val="003C5183"/>
    <w:rsid w:val="003C5B0F"/>
    <w:rsid w:val="003D0AC3"/>
    <w:rsid w:val="003D1E58"/>
    <w:rsid w:val="003D23A5"/>
    <w:rsid w:val="003D40BB"/>
    <w:rsid w:val="003D7704"/>
    <w:rsid w:val="003D77C2"/>
    <w:rsid w:val="003E0ED7"/>
    <w:rsid w:val="003E4C5B"/>
    <w:rsid w:val="003E5A58"/>
    <w:rsid w:val="003E755F"/>
    <w:rsid w:val="003F0975"/>
    <w:rsid w:val="003F13F8"/>
    <w:rsid w:val="003F1B9F"/>
    <w:rsid w:val="003F7BB5"/>
    <w:rsid w:val="00401ABE"/>
    <w:rsid w:val="00402C1F"/>
    <w:rsid w:val="00405F36"/>
    <w:rsid w:val="00407A73"/>
    <w:rsid w:val="00411AA7"/>
    <w:rsid w:val="00414EC3"/>
    <w:rsid w:val="00417BE7"/>
    <w:rsid w:val="00424A23"/>
    <w:rsid w:val="00427E9D"/>
    <w:rsid w:val="00431822"/>
    <w:rsid w:val="00431C35"/>
    <w:rsid w:val="004325FF"/>
    <w:rsid w:val="00433D4A"/>
    <w:rsid w:val="00435215"/>
    <w:rsid w:val="00435EB4"/>
    <w:rsid w:val="00436CE1"/>
    <w:rsid w:val="00437B2F"/>
    <w:rsid w:val="004428A2"/>
    <w:rsid w:val="00443147"/>
    <w:rsid w:val="00443963"/>
    <w:rsid w:val="00450B32"/>
    <w:rsid w:val="00451AB1"/>
    <w:rsid w:val="00453A23"/>
    <w:rsid w:val="00454763"/>
    <w:rsid w:val="00457CF3"/>
    <w:rsid w:val="00457FE4"/>
    <w:rsid w:val="00460638"/>
    <w:rsid w:val="00460E42"/>
    <w:rsid w:val="00461DE2"/>
    <w:rsid w:val="00462170"/>
    <w:rsid w:val="004626FA"/>
    <w:rsid w:val="004632BD"/>
    <w:rsid w:val="004644BB"/>
    <w:rsid w:val="00465DA7"/>
    <w:rsid w:val="00466952"/>
    <w:rsid w:val="00466D54"/>
    <w:rsid w:val="0046702E"/>
    <w:rsid w:val="00467ADB"/>
    <w:rsid w:val="0047001A"/>
    <w:rsid w:val="00473606"/>
    <w:rsid w:val="00480504"/>
    <w:rsid w:val="004810F0"/>
    <w:rsid w:val="00483FA8"/>
    <w:rsid w:val="00484903"/>
    <w:rsid w:val="00486396"/>
    <w:rsid w:val="00491808"/>
    <w:rsid w:val="00492790"/>
    <w:rsid w:val="004933CC"/>
    <w:rsid w:val="00493E85"/>
    <w:rsid w:val="00495A7E"/>
    <w:rsid w:val="0049724B"/>
    <w:rsid w:val="004A0888"/>
    <w:rsid w:val="004A4632"/>
    <w:rsid w:val="004B264F"/>
    <w:rsid w:val="004B2BD5"/>
    <w:rsid w:val="004B30B0"/>
    <w:rsid w:val="004B31B8"/>
    <w:rsid w:val="004B4A0F"/>
    <w:rsid w:val="004B5291"/>
    <w:rsid w:val="004B5B03"/>
    <w:rsid w:val="004B64B6"/>
    <w:rsid w:val="004B7D16"/>
    <w:rsid w:val="004C0D02"/>
    <w:rsid w:val="004C1E48"/>
    <w:rsid w:val="004C28D8"/>
    <w:rsid w:val="004C49E7"/>
    <w:rsid w:val="004C6D1C"/>
    <w:rsid w:val="004C7D3B"/>
    <w:rsid w:val="004C7E0C"/>
    <w:rsid w:val="004D01F9"/>
    <w:rsid w:val="004D10E5"/>
    <w:rsid w:val="004D464E"/>
    <w:rsid w:val="004D6D33"/>
    <w:rsid w:val="004E177E"/>
    <w:rsid w:val="004E6E9C"/>
    <w:rsid w:val="004F03BC"/>
    <w:rsid w:val="004F5385"/>
    <w:rsid w:val="004F540E"/>
    <w:rsid w:val="004F69F8"/>
    <w:rsid w:val="00501711"/>
    <w:rsid w:val="005120B3"/>
    <w:rsid w:val="00514E8E"/>
    <w:rsid w:val="00516488"/>
    <w:rsid w:val="005210AF"/>
    <w:rsid w:val="0052224F"/>
    <w:rsid w:val="0052320B"/>
    <w:rsid w:val="00525BBA"/>
    <w:rsid w:val="0053068C"/>
    <w:rsid w:val="00537460"/>
    <w:rsid w:val="00543546"/>
    <w:rsid w:val="00543AF9"/>
    <w:rsid w:val="00543D08"/>
    <w:rsid w:val="00544410"/>
    <w:rsid w:val="00544869"/>
    <w:rsid w:val="00547394"/>
    <w:rsid w:val="00551897"/>
    <w:rsid w:val="00552CEB"/>
    <w:rsid w:val="00552F61"/>
    <w:rsid w:val="00553584"/>
    <w:rsid w:val="00555251"/>
    <w:rsid w:val="00555A87"/>
    <w:rsid w:val="00555BE7"/>
    <w:rsid w:val="0056011D"/>
    <w:rsid w:val="00560B2A"/>
    <w:rsid w:val="00564B64"/>
    <w:rsid w:val="00565B10"/>
    <w:rsid w:val="00571845"/>
    <w:rsid w:val="0057270B"/>
    <w:rsid w:val="00572785"/>
    <w:rsid w:val="0057383D"/>
    <w:rsid w:val="00574063"/>
    <w:rsid w:val="0057406C"/>
    <w:rsid w:val="00575BEC"/>
    <w:rsid w:val="00576DC0"/>
    <w:rsid w:val="005827FA"/>
    <w:rsid w:val="00587719"/>
    <w:rsid w:val="0059242F"/>
    <w:rsid w:val="00592853"/>
    <w:rsid w:val="00594061"/>
    <w:rsid w:val="00594486"/>
    <w:rsid w:val="005951DA"/>
    <w:rsid w:val="00596FCE"/>
    <w:rsid w:val="005A1E1C"/>
    <w:rsid w:val="005A40A9"/>
    <w:rsid w:val="005B1DEE"/>
    <w:rsid w:val="005B2CCD"/>
    <w:rsid w:val="005B39E1"/>
    <w:rsid w:val="005B4694"/>
    <w:rsid w:val="005B47A9"/>
    <w:rsid w:val="005B7F6B"/>
    <w:rsid w:val="005C2143"/>
    <w:rsid w:val="005C434B"/>
    <w:rsid w:val="005C4F27"/>
    <w:rsid w:val="005C6BDD"/>
    <w:rsid w:val="005C7D0B"/>
    <w:rsid w:val="005D2D00"/>
    <w:rsid w:val="005D3A15"/>
    <w:rsid w:val="005D597E"/>
    <w:rsid w:val="005D5A1E"/>
    <w:rsid w:val="005E0809"/>
    <w:rsid w:val="005E2D1B"/>
    <w:rsid w:val="005E3D85"/>
    <w:rsid w:val="005E5E9B"/>
    <w:rsid w:val="005E5EFC"/>
    <w:rsid w:val="005E6806"/>
    <w:rsid w:val="005E6809"/>
    <w:rsid w:val="005E7E21"/>
    <w:rsid w:val="005F2C58"/>
    <w:rsid w:val="005F3C5B"/>
    <w:rsid w:val="005F76B9"/>
    <w:rsid w:val="0062177B"/>
    <w:rsid w:val="00624C22"/>
    <w:rsid w:val="006252CF"/>
    <w:rsid w:val="00625A05"/>
    <w:rsid w:val="0063124E"/>
    <w:rsid w:val="00640F61"/>
    <w:rsid w:val="0064618E"/>
    <w:rsid w:val="00646CB0"/>
    <w:rsid w:val="006475D9"/>
    <w:rsid w:val="00651962"/>
    <w:rsid w:val="006535CA"/>
    <w:rsid w:val="00653C10"/>
    <w:rsid w:val="0065574B"/>
    <w:rsid w:val="00662502"/>
    <w:rsid w:val="00662C3F"/>
    <w:rsid w:val="0066542B"/>
    <w:rsid w:val="0066551F"/>
    <w:rsid w:val="00666547"/>
    <w:rsid w:val="00666B27"/>
    <w:rsid w:val="00666E9D"/>
    <w:rsid w:val="006676C0"/>
    <w:rsid w:val="0066798D"/>
    <w:rsid w:val="00671D09"/>
    <w:rsid w:val="0067201E"/>
    <w:rsid w:val="00672844"/>
    <w:rsid w:val="00673854"/>
    <w:rsid w:val="00674FF1"/>
    <w:rsid w:val="00680DE9"/>
    <w:rsid w:val="00687694"/>
    <w:rsid w:val="006879ED"/>
    <w:rsid w:val="00687D63"/>
    <w:rsid w:val="00690679"/>
    <w:rsid w:val="006913AF"/>
    <w:rsid w:val="00692231"/>
    <w:rsid w:val="00693CDC"/>
    <w:rsid w:val="006967DC"/>
    <w:rsid w:val="00696E9B"/>
    <w:rsid w:val="006A04C9"/>
    <w:rsid w:val="006A382F"/>
    <w:rsid w:val="006A38D8"/>
    <w:rsid w:val="006A3DCC"/>
    <w:rsid w:val="006B1C4C"/>
    <w:rsid w:val="006B21AF"/>
    <w:rsid w:val="006C1002"/>
    <w:rsid w:val="006C133D"/>
    <w:rsid w:val="006C324D"/>
    <w:rsid w:val="006C4338"/>
    <w:rsid w:val="006C54B4"/>
    <w:rsid w:val="006D08F5"/>
    <w:rsid w:val="006D1387"/>
    <w:rsid w:val="006D16DA"/>
    <w:rsid w:val="006D4864"/>
    <w:rsid w:val="006D49CE"/>
    <w:rsid w:val="006D780A"/>
    <w:rsid w:val="006D79F6"/>
    <w:rsid w:val="006E42E6"/>
    <w:rsid w:val="006E5996"/>
    <w:rsid w:val="006F0F8E"/>
    <w:rsid w:val="006F64F1"/>
    <w:rsid w:val="00700278"/>
    <w:rsid w:val="00700787"/>
    <w:rsid w:val="00700E74"/>
    <w:rsid w:val="007026B2"/>
    <w:rsid w:val="00706E22"/>
    <w:rsid w:val="007077D0"/>
    <w:rsid w:val="00707A8A"/>
    <w:rsid w:val="00713752"/>
    <w:rsid w:val="00713FA8"/>
    <w:rsid w:val="00714F81"/>
    <w:rsid w:val="0071654A"/>
    <w:rsid w:val="0071795C"/>
    <w:rsid w:val="00721B5A"/>
    <w:rsid w:val="0072422F"/>
    <w:rsid w:val="00730FA8"/>
    <w:rsid w:val="007328A5"/>
    <w:rsid w:val="00732A1C"/>
    <w:rsid w:val="00732A46"/>
    <w:rsid w:val="00732C4B"/>
    <w:rsid w:val="007358A4"/>
    <w:rsid w:val="0073603B"/>
    <w:rsid w:val="0074019E"/>
    <w:rsid w:val="00743C55"/>
    <w:rsid w:val="007454D7"/>
    <w:rsid w:val="00745703"/>
    <w:rsid w:val="007531B4"/>
    <w:rsid w:val="00760C4F"/>
    <w:rsid w:val="00760CC4"/>
    <w:rsid w:val="00761FEE"/>
    <w:rsid w:val="007623AB"/>
    <w:rsid w:val="007656F8"/>
    <w:rsid w:val="00765BFB"/>
    <w:rsid w:val="007702F5"/>
    <w:rsid w:val="007705B9"/>
    <w:rsid w:val="0077249E"/>
    <w:rsid w:val="00773B1F"/>
    <w:rsid w:val="00780850"/>
    <w:rsid w:val="007832CD"/>
    <w:rsid w:val="0078499C"/>
    <w:rsid w:val="0078638F"/>
    <w:rsid w:val="007865E6"/>
    <w:rsid w:val="00790A97"/>
    <w:rsid w:val="00792669"/>
    <w:rsid w:val="00795FF6"/>
    <w:rsid w:val="00797E39"/>
    <w:rsid w:val="007A1CAE"/>
    <w:rsid w:val="007A20AE"/>
    <w:rsid w:val="007A332E"/>
    <w:rsid w:val="007A342F"/>
    <w:rsid w:val="007A42F1"/>
    <w:rsid w:val="007A5146"/>
    <w:rsid w:val="007A6F0E"/>
    <w:rsid w:val="007B0B2B"/>
    <w:rsid w:val="007B2196"/>
    <w:rsid w:val="007B64CB"/>
    <w:rsid w:val="007B6905"/>
    <w:rsid w:val="007B6C76"/>
    <w:rsid w:val="007B7D3C"/>
    <w:rsid w:val="007C2594"/>
    <w:rsid w:val="007C2768"/>
    <w:rsid w:val="007C27E0"/>
    <w:rsid w:val="007C2A98"/>
    <w:rsid w:val="007C3297"/>
    <w:rsid w:val="007C38C1"/>
    <w:rsid w:val="007C4DD3"/>
    <w:rsid w:val="007C60DF"/>
    <w:rsid w:val="007C62C1"/>
    <w:rsid w:val="007D040E"/>
    <w:rsid w:val="007D0E3F"/>
    <w:rsid w:val="007D2430"/>
    <w:rsid w:val="007D2677"/>
    <w:rsid w:val="007D6E39"/>
    <w:rsid w:val="007D7894"/>
    <w:rsid w:val="007E120B"/>
    <w:rsid w:val="007E1235"/>
    <w:rsid w:val="007E1306"/>
    <w:rsid w:val="007E41C3"/>
    <w:rsid w:val="007E5BCC"/>
    <w:rsid w:val="007F0698"/>
    <w:rsid w:val="007F5824"/>
    <w:rsid w:val="007F7ADA"/>
    <w:rsid w:val="00802FED"/>
    <w:rsid w:val="00803F65"/>
    <w:rsid w:val="00805870"/>
    <w:rsid w:val="00810BEE"/>
    <w:rsid w:val="00810D18"/>
    <w:rsid w:val="008141EB"/>
    <w:rsid w:val="0081472B"/>
    <w:rsid w:val="00814949"/>
    <w:rsid w:val="00814E7B"/>
    <w:rsid w:val="008154D2"/>
    <w:rsid w:val="00817C15"/>
    <w:rsid w:val="00821EC1"/>
    <w:rsid w:val="00824E5F"/>
    <w:rsid w:val="00825C36"/>
    <w:rsid w:val="0083022A"/>
    <w:rsid w:val="008318C7"/>
    <w:rsid w:val="00832FC0"/>
    <w:rsid w:val="008339AC"/>
    <w:rsid w:val="00836473"/>
    <w:rsid w:val="0083713D"/>
    <w:rsid w:val="008450F0"/>
    <w:rsid w:val="00847C60"/>
    <w:rsid w:val="00852C66"/>
    <w:rsid w:val="00853DEB"/>
    <w:rsid w:val="008565CF"/>
    <w:rsid w:val="00857E2E"/>
    <w:rsid w:val="008600AC"/>
    <w:rsid w:val="00863578"/>
    <w:rsid w:val="00865291"/>
    <w:rsid w:val="00866132"/>
    <w:rsid w:val="0086630F"/>
    <w:rsid w:val="00867842"/>
    <w:rsid w:val="00885EA2"/>
    <w:rsid w:val="00891EDB"/>
    <w:rsid w:val="008A0324"/>
    <w:rsid w:val="008A5176"/>
    <w:rsid w:val="008A5B86"/>
    <w:rsid w:val="008A6875"/>
    <w:rsid w:val="008A7D03"/>
    <w:rsid w:val="008B1155"/>
    <w:rsid w:val="008B1B91"/>
    <w:rsid w:val="008B2E29"/>
    <w:rsid w:val="008B34DE"/>
    <w:rsid w:val="008B3E06"/>
    <w:rsid w:val="008B710B"/>
    <w:rsid w:val="008B74C2"/>
    <w:rsid w:val="008B79E6"/>
    <w:rsid w:val="008B7C27"/>
    <w:rsid w:val="008C013D"/>
    <w:rsid w:val="008C0D49"/>
    <w:rsid w:val="008C108A"/>
    <w:rsid w:val="008C223E"/>
    <w:rsid w:val="008C2BB1"/>
    <w:rsid w:val="008C51E1"/>
    <w:rsid w:val="008D0BB8"/>
    <w:rsid w:val="008D143E"/>
    <w:rsid w:val="008D3184"/>
    <w:rsid w:val="008D386B"/>
    <w:rsid w:val="008D668F"/>
    <w:rsid w:val="008D7471"/>
    <w:rsid w:val="008E604F"/>
    <w:rsid w:val="008F0B74"/>
    <w:rsid w:val="00904FBD"/>
    <w:rsid w:val="009105AC"/>
    <w:rsid w:val="00910C8C"/>
    <w:rsid w:val="00912197"/>
    <w:rsid w:val="00913CB2"/>
    <w:rsid w:val="00915595"/>
    <w:rsid w:val="00920782"/>
    <w:rsid w:val="00921156"/>
    <w:rsid w:val="00922D3D"/>
    <w:rsid w:val="009257C9"/>
    <w:rsid w:val="00931AC6"/>
    <w:rsid w:val="0093220C"/>
    <w:rsid w:val="00932636"/>
    <w:rsid w:val="00933B43"/>
    <w:rsid w:val="00935F4E"/>
    <w:rsid w:val="00937181"/>
    <w:rsid w:val="0093794B"/>
    <w:rsid w:val="00937EC4"/>
    <w:rsid w:val="009413A7"/>
    <w:rsid w:val="00942628"/>
    <w:rsid w:val="009432C0"/>
    <w:rsid w:val="00945EA7"/>
    <w:rsid w:val="00951B82"/>
    <w:rsid w:val="0095359F"/>
    <w:rsid w:val="00955BD0"/>
    <w:rsid w:val="00955D8B"/>
    <w:rsid w:val="00956619"/>
    <w:rsid w:val="009575E2"/>
    <w:rsid w:val="00957C24"/>
    <w:rsid w:val="00957CA2"/>
    <w:rsid w:val="00962904"/>
    <w:rsid w:val="00970392"/>
    <w:rsid w:val="00970DAD"/>
    <w:rsid w:val="00973853"/>
    <w:rsid w:val="00973CA7"/>
    <w:rsid w:val="009869A5"/>
    <w:rsid w:val="009902C4"/>
    <w:rsid w:val="00990FED"/>
    <w:rsid w:val="0099151C"/>
    <w:rsid w:val="00993DEC"/>
    <w:rsid w:val="00997D90"/>
    <w:rsid w:val="009A0E1D"/>
    <w:rsid w:val="009A3F6B"/>
    <w:rsid w:val="009A4401"/>
    <w:rsid w:val="009A75CA"/>
    <w:rsid w:val="009B2112"/>
    <w:rsid w:val="009B6363"/>
    <w:rsid w:val="009C024A"/>
    <w:rsid w:val="009C408C"/>
    <w:rsid w:val="009C5646"/>
    <w:rsid w:val="009C6A81"/>
    <w:rsid w:val="009C6D9B"/>
    <w:rsid w:val="009D09CE"/>
    <w:rsid w:val="009D0BAE"/>
    <w:rsid w:val="009D261B"/>
    <w:rsid w:val="009D388D"/>
    <w:rsid w:val="009D5066"/>
    <w:rsid w:val="009D570B"/>
    <w:rsid w:val="009D7D51"/>
    <w:rsid w:val="009E23A9"/>
    <w:rsid w:val="009E5C6C"/>
    <w:rsid w:val="009F4241"/>
    <w:rsid w:val="009F446E"/>
    <w:rsid w:val="009F51C1"/>
    <w:rsid w:val="009F580C"/>
    <w:rsid w:val="009F62B6"/>
    <w:rsid w:val="00A02A6F"/>
    <w:rsid w:val="00A06DA7"/>
    <w:rsid w:val="00A14EAC"/>
    <w:rsid w:val="00A1541B"/>
    <w:rsid w:val="00A21D5B"/>
    <w:rsid w:val="00A22959"/>
    <w:rsid w:val="00A24E9B"/>
    <w:rsid w:val="00A32614"/>
    <w:rsid w:val="00A33BA0"/>
    <w:rsid w:val="00A35778"/>
    <w:rsid w:val="00A36242"/>
    <w:rsid w:val="00A37240"/>
    <w:rsid w:val="00A40994"/>
    <w:rsid w:val="00A44B10"/>
    <w:rsid w:val="00A46C99"/>
    <w:rsid w:val="00A47ED7"/>
    <w:rsid w:val="00A5076B"/>
    <w:rsid w:val="00A5187D"/>
    <w:rsid w:val="00A5216B"/>
    <w:rsid w:val="00A52CC5"/>
    <w:rsid w:val="00A54723"/>
    <w:rsid w:val="00A57146"/>
    <w:rsid w:val="00A5755E"/>
    <w:rsid w:val="00A618F7"/>
    <w:rsid w:val="00A6323C"/>
    <w:rsid w:val="00A63790"/>
    <w:rsid w:val="00A63DCC"/>
    <w:rsid w:val="00A6511C"/>
    <w:rsid w:val="00A65889"/>
    <w:rsid w:val="00A67BB1"/>
    <w:rsid w:val="00A7204E"/>
    <w:rsid w:val="00A75529"/>
    <w:rsid w:val="00A75DBB"/>
    <w:rsid w:val="00A75F30"/>
    <w:rsid w:val="00A7614F"/>
    <w:rsid w:val="00A76164"/>
    <w:rsid w:val="00A7617F"/>
    <w:rsid w:val="00A84D46"/>
    <w:rsid w:val="00A87980"/>
    <w:rsid w:val="00A92C6B"/>
    <w:rsid w:val="00A931DA"/>
    <w:rsid w:val="00A9384A"/>
    <w:rsid w:val="00A94431"/>
    <w:rsid w:val="00A94446"/>
    <w:rsid w:val="00A95116"/>
    <w:rsid w:val="00AA0320"/>
    <w:rsid w:val="00AA04D1"/>
    <w:rsid w:val="00AA1B68"/>
    <w:rsid w:val="00AA2E2E"/>
    <w:rsid w:val="00AA5B61"/>
    <w:rsid w:val="00AA7A1B"/>
    <w:rsid w:val="00AB1D9F"/>
    <w:rsid w:val="00AB2353"/>
    <w:rsid w:val="00AB287C"/>
    <w:rsid w:val="00AB2B30"/>
    <w:rsid w:val="00AB5E7A"/>
    <w:rsid w:val="00AB6E4E"/>
    <w:rsid w:val="00AC04B8"/>
    <w:rsid w:val="00AC69B3"/>
    <w:rsid w:val="00AD0CE4"/>
    <w:rsid w:val="00AD5F80"/>
    <w:rsid w:val="00AD71C3"/>
    <w:rsid w:val="00AE3F86"/>
    <w:rsid w:val="00AE5102"/>
    <w:rsid w:val="00AE56A9"/>
    <w:rsid w:val="00AE6536"/>
    <w:rsid w:val="00AE659B"/>
    <w:rsid w:val="00AE6646"/>
    <w:rsid w:val="00AE7EBA"/>
    <w:rsid w:val="00AF68A7"/>
    <w:rsid w:val="00B000B0"/>
    <w:rsid w:val="00B03BE9"/>
    <w:rsid w:val="00B04DD0"/>
    <w:rsid w:val="00B06807"/>
    <w:rsid w:val="00B105F6"/>
    <w:rsid w:val="00B1672A"/>
    <w:rsid w:val="00B21744"/>
    <w:rsid w:val="00B2188E"/>
    <w:rsid w:val="00B22666"/>
    <w:rsid w:val="00B22ACF"/>
    <w:rsid w:val="00B2589F"/>
    <w:rsid w:val="00B3008B"/>
    <w:rsid w:val="00B31832"/>
    <w:rsid w:val="00B31D87"/>
    <w:rsid w:val="00B32E4E"/>
    <w:rsid w:val="00B4051A"/>
    <w:rsid w:val="00B42B4C"/>
    <w:rsid w:val="00B430CF"/>
    <w:rsid w:val="00B43D40"/>
    <w:rsid w:val="00B4735E"/>
    <w:rsid w:val="00B47B21"/>
    <w:rsid w:val="00B50E39"/>
    <w:rsid w:val="00B53BE3"/>
    <w:rsid w:val="00B54173"/>
    <w:rsid w:val="00B56B0D"/>
    <w:rsid w:val="00B56EAD"/>
    <w:rsid w:val="00B62164"/>
    <w:rsid w:val="00B6243A"/>
    <w:rsid w:val="00B63912"/>
    <w:rsid w:val="00B63B66"/>
    <w:rsid w:val="00B65ED4"/>
    <w:rsid w:val="00B730BF"/>
    <w:rsid w:val="00B74E57"/>
    <w:rsid w:val="00B752C6"/>
    <w:rsid w:val="00B7558D"/>
    <w:rsid w:val="00B77BD3"/>
    <w:rsid w:val="00B83900"/>
    <w:rsid w:val="00B83EF3"/>
    <w:rsid w:val="00B93307"/>
    <w:rsid w:val="00B94A80"/>
    <w:rsid w:val="00B9612B"/>
    <w:rsid w:val="00B96EB7"/>
    <w:rsid w:val="00B97FC8"/>
    <w:rsid w:val="00BA1238"/>
    <w:rsid w:val="00BA37E4"/>
    <w:rsid w:val="00BA3F97"/>
    <w:rsid w:val="00BA51F8"/>
    <w:rsid w:val="00BA530E"/>
    <w:rsid w:val="00BA583E"/>
    <w:rsid w:val="00BB27E7"/>
    <w:rsid w:val="00BB5325"/>
    <w:rsid w:val="00BB6B4C"/>
    <w:rsid w:val="00BC0664"/>
    <w:rsid w:val="00BC0ECD"/>
    <w:rsid w:val="00BC1D4C"/>
    <w:rsid w:val="00BC291B"/>
    <w:rsid w:val="00BC2CCA"/>
    <w:rsid w:val="00BC3689"/>
    <w:rsid w:val="00BC37B3"/>
    <w:rsid w:val="00BC3BEC"/>
    <w:rsid w:val="00BC4CF1"/>
    <w:rsid w:val="00BC54A1"/>
    <w:rsid w:val="00BC60D5"/>
    <w:rsid w:val="00BC73D4"/>
    <w:rsid w:val="00BC7562"/>
    <w:rsid w:val="00BC7E9A"/>
    <w:rsid w:val="00BD7EBB"/>
    <w:rsid w:val="00BE271A"/>
    <w:rsid w:val="00BE3518"/>
    <w:rsid w:val="00BE3CA1"/>
    <w:rsid w:val="00BE4F9E"/>
    <w:rsid w:val="00BE684C"/>
    <w:rsid w:val="00BF647F"/>
    <w:rsid w:val="00C03C43"/>
    <w:rsid w:val="00C046EE"/>
    <w:rsid w:val="00C048D4"/>
    <w:rsid w:val="00C060F5"/>
    <w:rsid w:val="00C10070"/>
    <w:rsid w:val="00C12E6F"/>
    <w:rsid w:val="00C142D3"/>
    <w:rsid w:val="00C2173B"/>
    <w:rsid w:val="00C24594"/>
    <w:rsid w:val="00C2464B"/>
    <w:rsid w:val="00C2591B"/>
    <w:rsid w:val="00C27E86"/>
    <w:rsid w:val="00C31346"/>
    <w:rsid w:val="00C31F31"/>
    <w:rsid w:val="00C33213"/>
    <w:rsid w:val="00C34CA5"/>
    <w:rsid w:val="00C357ED"/>
    <w:rsid w:val="00C36BC6"/>
    <w:rsid w:val="00C37829"/>
    <w:rsid w:val="00C41261"/>
    <w:rsid w:val="00C441DB"/>
    <w:rsid w:val="00C45E68"/>
    <w:rsid w:val="00C50C58"/>
    <w:rsid w:val="00C5186F"/>
    <w:rsid w:val="00C51899"/>
    <w:rsid w:val="00C52A17"/>
    <w:rsid w:val="00C543DA"/>
    <w:rsid w:val="00C54654"/>
    <w:rsid w:val="00C56A86"/>
    <w:rsid w:val="00C60B0B"/>
    <w:rsid w:val="00C6244A"/>
    <w:rsid w:val="00C6275A"/>
    <w:rsid w:val="00C63AB6"/>
    <w:rsid w:val="00C64729"/>
    <w:rsid w:val="00C70A36"/>
    <w:rsid w:val="00C71F5E"/>
    <w:rsid w:val="00C74056"/>
    <w:rsid w:val="00C75179"/>
    <w:rsid w:val="00C77474"/>
    <w:rsid w:val="00C8092E"/>
    <w:rsid w:val="00C81920"/>
    <w:rsid w:val="00C81BE2"/>
    <w:rsid w:val="00C86042"/>
    <w:rsid w:val="00C913B0"/>
    <w:rsid w:val="00C924BD"/>
    <w:rsid w:val="00CA14EA"/>
    <w:rsid w:val="00CA2068"/>
    <w:rsid w:val="00CA2290"/>
    <w:rsid w:val="00CA454A"/>
    <w:rsid w:val="00CA56DB"/>
    <w:rsid w:val="00CA63F8"/>
    <w:rsid w:val="00CB1BE3"/>
    <w:rsid w:val="00CB2B9C"/>
    <w:rsid w:val="00CB7CC0"/>
    <w:rsid w:val="00CC18CF"/>
    <w:rsid w:val="00CC2E90"/>
    <w:rsid w:val="00CC6DE8"/>
    <w:rsid w:val="00CC6F30"/>
    <w:rsid w:val="00CD1A50"/>
    <w:rsid w:val="00CD2324"/>
    <w:rsid w:val="00CD2E34"/>
    <w:rsid w:val="00CD364B"/>
    <w:rsid w:val="00CD3897"/>
    <w:rsid w:val="00CD5A64"/>
    <w:rsid w:val="00CF415D"/>
    <w:rsid w:val="00D0252B"/>
    <w:rsid w:val="00D02968"/>
    <w:rsid w:val="00D02DFD"/>
    <w:rsid w:val="00D05C18"/>
    <w:rsid w:val="00D06269"/>
    <w:rsid w:val="00D06C81"/>
    <w:rsid w:val="00D13318"/>
    <w:rsid w:val="00D14530"/>
    <w:rsid w:val="00D15BDA"/>
    <w:rsid w:val="00D1682C"/>
    <w:rsid w:val="00D212F6"/>
    <w:rsid w:val="00D23207"/>
    <w:rsid w:val="00D2387C"/>
    <w:rsid w:val="00D24F31"/>
    <w:rsid w:val="00D252EB"/>
    <w:rsid w:val="00D25DE8"/>
    <w:rsid w:val="00D266E6"/>
    <w:rsid w:val="00D268F0"/>
    <w:rsid w:val="00D26E05"/>
    <w:rsid w:val="00D2770E"/>
    <w:rsid w:val="00D27E31"/>
    <w:rsid w:val="00D332D7"/>
    <w:rsid w:val="00D336F6"/>
    <w:rsid w:val="00D371F5"/>
    <w:rsid w:val="00D3754A"/>
    <w:rsid w:val="00D37D10"/>
    <w:rsid w:val="00D42695"/>
    <w:rsid w:val="00D47EE0"/>
    <w:rsid w:val="00D51A61"/>
    <w:rsid w:val="00D51CA4"/>
    <w:rsid w:val="00D52C9D"/>
    <w:rsid w:val="00D5442B"/>
    <w:rsid w:val="00D54A54"/>
    <w:rsid w:val="00D57C1B"/>
    <w:rsid w:val="00D6071A"/>
    <w:rsid w:val="00D611FE"/>
    <w:rsid w:val="00D65064"/>
    <w:rsid w:val="00D70608"/>
    <w:rsid w:val="00D70ED1"/>
    <w:rsid w:val="00D71E4C"/>
    <w:rsid w:val="00D73098"/>
    <w:rsid w:val="00D7594A"/>
    <w:rsid w:val="00D76BFA"/>
    <w:rsid w:val="00D80DCD"/>
    <w:rsid w:val="00D8395F"/>
    <w:rsid w:val="00D839E3"/>
    <w:rsid w:val="00D858EC"/>
    <w:rsid w:val="00D859EF"/>
    <w:rsid w:val="00D93D5A"/>
    <w:rsid w:val="00D93EAC"/>
    <w:rsid w:val="00D948D2"/>
    <w:rsid w:val="00D966BF"/>
    <w:rsid w:val="00D97AE3"/>
    <w:rsid w:val="00DA462C"/>
    <w:rsid w:val="00DA6173"/>
    <w:rsid w:val="00DA7438"/>
    <w:rsid w:val="00DB01A5"/>
    <w:rsid w:val="00DB195D"/>
    <w:rsid w:val="00DB1CCA"/>
    <w:rsid w:val="00DB3D03"/>
    <w:rsid w:val="00DB7FD6"/>
    <w:rsid w:val="00DC07F8"/>
    <w:rsid w:val="00DC135A"/>
    <w:rsid w:val="00DC1D94"/>
    <w:rsid w:val="00DC2044"/>
    <w:rsid w:val="00DC2BAC"/>
    <w:rsid w:val="00DC2DA7"/>
    <w:rsid w:val="00DC4780"/>
    <w:rsid w:val="00DC64E7"/>
    <w:rsid w:val="00DC7E96"/>
    <w:rsid w:val="00DD3078"/>
    <w:rsid w:val="00DD4C2A"/>
    <w:rsid w:val="00DD5BF3"/>
    <w:rsid w:val="00DD7567"/>
    <w:rsid w:val="00DE6372"/>
    <w:rsid w:val="00DE7E82"/>
    <w:rsid w:val="00DF163E"/>
    <w:rsid w:val="00DF31EA"/>
    <w:rsid w:val="00DF56FC"/>
    <w:rsid w:val="00DF5922"/>
    <w:rsid w:val="00DF69D0"/>
    <w:rsid w:val="00DF71AB"/>
    <w:rsid w:val="00E00AE1"/>
    <w:rsid w:val="00E01B27"/>
    <w:rsid w:val="00E0314A"/>
    <w:rsid w:val="00E03795"/>
    <w:rsid w:val="00E05F1D"/>
    <w:rsid w:val="00E10CC4"/>
    <w:rsid w:val="00E10F5D"/>
    <w:rsid w:val="00E118DF"/>
    <w:rsid w:val="00E13033"/>
    <w:rsid w:val="00E17468"/>
    <w:rsid w:val="00E20C00"/>
    <w:rsid w:val="00E227EF"/>
    <w:rsid w:val="00E231B4"/>
    <w:rsid w:val="00E2387A"/>
    <w:rsid w:val="00E23E01"/>
    <w:rsid w:val="00E27D88"/>
    <w:rsid w:val="00E302A6"/>
    <w:rsid w:val="00E30EB5"/>
    <w:rsid w:val="00E35D22"/>
    <w:rsid w:val="00E3654F"/>
    <w:rsid w:val="00E404F6"/>
    <w:rsid w:val="00E42500"/>
    <w:rsid w:val="00E4275F"/>
    <w:rsid w:val="00E43AD7"/>
    <w:rsid w:val="00E44296"/>
    <w:rsid w:val="00E44FA3"/>
    <w:rsid w:val="00E463A7"/>
    <w:rsid w:val="00E50C50"/>
    <w:rsid w:val="00E51F0C"/>
    <w:rsid w:val="00E55104"/>
    <w:rsid w:val="00E652A6"/>
    <w:rsid w:val="00E66BAB"/>
    <w:rsid w:val="00E6760D"/>
    <w:rsid w:val="00E71185"/>
    <w:rsid w:val="00E74A29"/>
    <w:rsid w:val="00E7542B"/>
    <w:rsid w:val="00E8451C"/>
    <w:rsid w:val="00E85876"/>
    <w:rsid w:val="00E867D4"/>
    <w:rsid w:val="00E93575"/>
    <w:rsid w:val="00E94D83"/>
    <w:rsid w:val="00E958DC"/>
    <w:rsid w:val="00E96519"/>
    <w:rsid w:val="00EA023B"/>
    <w:rsid w:val="00EA2FEF"/>
    <w:rsid w:val="00EA703B"/>
    <w:rsid w:val="00EB050F"/>
    <w:rsid w:val="00EB1DF5"/>
    <w:rsid w:val="00EB3665"/>
    <w:rsid w:val="00EB60B0"/>
    <w:rsid w:val="00EB66DC"/>
    <w:rsid w:val="00EB79B1"/>
    <w:rsid w:val="00EC519F"/>
    <w:rsid w:val="00ED03A5"/>
    <w:rsid w:val="00ED09CC"/>
    <w:rsid w:val="00ED214F"/>
    <w:rsid w:val="00ED7153"/>
    <w:rsid w:val="00EE0E51"/>
    <w:rsid w:val="00EE3090"/>
    <w:rsid w:val="00EE4420"/>
    <w:rsid w:val="00EE66F7"/>
    <w:rsid w:val="00EF45EB"/>
    <w:rsid w:val="00EF4EFE"/>
    <w:rsid w:val="00F04096"/>
    <w:rsid w:val="00F04A36"/>
    <w:rsid w:val="00F0714B"/>
    <w:rsid w:val="00F13F18"/>
    <w:rsid w:val="00F1467A"/>
    <w:rsid w:val="00F14BB9"/>
    <w:rsid w:val="00F15F36"/>
    <w:rsid w:val="00F20911"/>
    <w:rsid w:val="00F20AAB"/>
    <w:rsid w:val="00F2326D"/>
    <w:rsid w:val="00F23E5A"/>
    <w:rsid w:val="00F252D0"/>
    <w:rsid w:val="00F27FCC"/>
    <w:rsid w:val="00F27FCD"/>
    <w:rsid w:val="00F3250E"/>
    <w:rsid w:val="00F34664"/>
    <w:rsid w:val="00F41B3D"/>
    <w:rsid w:val="00F42BA2"/>
    <w:rsid w:val="00F43444"/>
    <w:rsid w:val="00F45146"/>
    <w:rsid w:val="00F46D2B"/>
    <w:rsid w:val="00F50F91"/>
    <w:rsid w:val="00F52A26"/>
    <w:rsid w:val="00F539AB"/>
    <w:rsid w:val="00F546F3"/>
    <w:rsid w:val="00F56867"/>
    <w:rsid w:val="00F573FF"/>
    <w:rsid w:val="00F62861"/>
    <w:rsid w:val="00F67089"/>
    <w:rsid w:val="00F6729B"/>
    <w:rsid w:val="00F6775C"/>
    <w:rsid w:val="00F67864"/>
    <w:rsid w:val="00F726AE"/>
    <w:rsid w:val="00F72843"/>
    <w:rsid w:val="00F7739E"/>
    <w:rsid w:val="00F83D46"/>
    <w:rsid w:val="00F864C5"/>
    <w:rsid w:val="00F86720"/>
    <w:rsid w:val="00F87EEE"/>
    <w:rsid w:val="00F922D1"/>
    <w:rsid w:val="00F92307"/>
    <w:rsid w:val="00F92C41"/>
    <w:rsid w:val="00F934DA"/>
    <w:rsid w:val="00F93A4C"/>
    <w:rsid w:val="00F9497F"/>
    <w:rsid w:val="00F94EAA"/>
    <w:rsid w:val="00F9565F"/>
    <w:rsid w:val="00F96F7F"/>
    <w:rsid w:val="00FA3671"/>
    <w:rsid w:val="00FA4854"/>
    <w:rsid w:val="00FA702B"/>
    <w:rsid w:val="00FB0B90"/>
    <w:rsid w:val="00FB3257"/>
    <w:rsid w:val="00FB4EEE"/>
    <w:rsid w:val="00FB5943"/>
    <w:rsid w:val="00FB7FDA"/>
    <w:rsid w:val="00FC216B"/>
    <w:rsid w:val="00FC2404"/>
    <w:rsid w:val="00FC4F6D"/>
    <w:rsid w:val="00FD2FED"/>
    <w:rsid w:val="00FD3307"/>
    <w:rsid w:val="00FD5B29"/>
    <w:rsid w:val="00FD6083"/>
    <w:rsid w:val="00FE032B"/>
    <w:rsid w:val="00FE7A30"/>
    <w:rsid w:val="00FF0867"/>
    <w:rsid w:val="00FF0C75"/>
    <w:rsid w:val="00FF129C"/>
    <w:rsid w:val="00FF1E95"/>
    <w:rsid w:val="00FF2734"/>
    <w:rsid w:val="00FF61D0"/>
    <w:rsid w:val="00FF6376"/>
    <w:rsid w:val="00FF68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90ABA"/>
  <w15:chartTrackingRefBased/>
  <w15:docId w15:val="{127B955B-DB4D-400E-98E1-F0D80B2C5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
    <w:name w:val="italic"/>
    <w:basedOn w:val="Standardskrifttypeiafsnit"/>
    <w:rsid w:val="00EE4420"/>
  </w:style>
  <w:style w:type="paragraph" w:customStyle="1" w:styleId="paragraf">
    <w:name w:val="paragraf"/>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EE4420"/>
  </w:style>
  <w:style w:type="paragraph" w:customStyle="1" w:styleId="liste1">
    <w:name w:val="liste1"/>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EE4420"/>
  </w:style>
  <w:style w:type="paragraph" w:customStyle="1" w:styleId="stk2">
    <w:name w:val="stk2"/>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EE4420"/>
  </w:style>
  <w:style w:type="paragraph" w:customStyle="1" w:styleId="paragrafgruppeoverskrift">
    <w:name w:val="paragrafgruppeoverskrift"/>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uperscript">
    <w:name w:val="superscript"/>
    <w:basedOn w:val="Standardskrifttypeiafsnit"/>
    <w:rsid w:val="00EE4420"/>
  </w:style>
  <w:style w:type="paragraph" w:customStyle="1" w:styleId="givet">
    <w:name w:val="givet"/>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
    <w:name w:val="bilag"/>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tekst">
    <w:name w:val="bilagtekst"/>
    <w:basedOn w:val="Normal"/>
    <w:rsid w:val="00EE442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Kommentarhenvisning">
    <w:name w:val="annotation reference"/>
    <w:basedOn w:val="Standardskrifttypeiafsnit"/>
    <w:uiPriority w:val="99"/>
    <w:semiHidden/>
    <w:unhideWhenUsed/>
    <w:rsid w:val="00DA462C"/>
    <w:rPr>
      <w:sz w:val="16"/>
      <w:szCs w:val="16"/>
    </w:rPr>
  </w:style>
  <w:style w:type="paragraph" w:styleId="Kommentartekst">
    <w:name w:val="annotation text"/>
    <w:basedOn w:val="Normal"/>
    <w:link w:val="KommentartekstTegn"/>
    <w:uiPriority w:val="99"/>
    <w:semiHidden/>
    <w:unhideWhenUsed/>
    <w:rsid w:val="00DA462C"/>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DA462C"/>
    <w:rPr>
      <w:sz w:val="20"/>
      <w:szCs w:val="20"/>
    </w:rPr>
  </w:style>
  <w:style w:type="paragraph" w:styleId="Kommentaremne">
    <w:name w:val="annotation subject"/>
    <w:basedOn w:val="Kommentartekst"/>
    <w:next w:val="Kommentartekst"/>
    <w:link w:val="KommentaremneTegn"/>
    <w:uiPriority w:val="99"/>
    <w:semiHidden/>
    <w:unhideWhenUsed/>
    <w:rsid w:val="00DA462C"/>
    <w:rPr>
      <w:b/>
      <w:bCs/>
    </w:rPr>
  </w:style>
  <w:style w:type="character" w:customStyle="1" w:styleId="KommentaremneTegn">
    <w:name w:val="Kommentaremne Tegn"/>
    <w:basedOn w:val="KommentartekstTegn"/>
    <w:link w:val="Kommentaremne"/>
    <w:uiPriority w:val="99"/>
    <w:semiHidden/>
    <w:rsid w:val="00DA462C"/>
    <w:rPr>
      <w:b/>
      <w:bCs/>
      <w:sz w:val="20"/>
      <w:szCs w:val="20"/>
    </w:rPr>
  </w:style>
  <w:style w:type="paragraph" w:styleId="Markeringsbobletekst">
    <w:name w:val="Balloon Text"/>
    <w:basedOn w:val="Normal"/>
    <w:link w:val="MarkeringsbobletekstTegn"/>
    <w:uiPriority w:val="99"/>
    <w:semiHidden/>
    <w:unhideWhenUsed/>
    <w:rsid w:val="00DA462C"/>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DA462C"/>
    <w:rPr>
      <w:rFonts w:ascii="Segoe UI" w:hAnsi="Segoe UI" w:cs="Segoe UI"/>
      <w:sz w:val="18"/>
      <w:szCs w:val="18"/>
    </w:rPr>
  </w:style>
  <w:style w:type="paragraph" w:styleId="Korrektur">
    <w:name w:val="Revision"/>
    <w:hidden/>
    <w:uiPriority w:val="99"/>
    <w:semiHidden/>
    <w:rsid w:val="005E5E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452281">
      <w:bodyDiv w:val="1"/>
      <w:marLeft w:val="0"/>
      <w:marRight w:val="0"/>
      <w:marTop w:val="0"/>
      <w:marBottom w:val="0"/>
      <w:divBdr>
        <w:top w:val="none" w:sz="0" w:space="0" w:color="auto"/>
        <w:left w:val="none" w:sz="0" w:space="0" w:color="auto"/>
        <w:bottom w:val="none" w:sz="0" w:space="0" w:color="auto"/>
        <w:right w:val="none" w:sz="0" w:space="0" w:color="auto"/>
      </w:divBdr>
      <w:divsChild>
        <w:div w:id="1264336932">
          <w:marLeft w:val="0"/>
          <w:marRight w:val="0"/>
          <w:marTop w:val="240"/>
          <w:marBottom w:val="0"/>
          <w:divBdr>
            <w:top w:val="none" w:sz="0" w:space="0" w:color="auto"/>
            <w:left w:val="none" w:sz="0" w:space="0" w:color="auto"/>
            <w:bottom w:val="none" w:sz="0" w:space="0" w:color="auto"/>
            <w:right w:val="none" w:sz="0" w:space="0" w:color="auto"/>
          </w:divBdr>
        </w:div>
        <w:div w:id="1361008943">
          <w:marLeft w:val="0"/>
          <w:marRight w:val="0"/>
          <w:marTop w:val="240"/>
          <w:marBottom w:val="0"/>
          <w:divBdr>
            <w:top w:val="none" w:sz="0" w:space="0" w:color="auto"/>
            <w:left w:val="none" w:sz="0" w:space="0" w:color="auto"/>
            <w:bottom w:val="none" w:sz="0" w:space="0" w:color="auto"/>
            <w:right w:val="none" w:sz="0" w:space="0" w:color="auto"/>
          </w:divBdr>
        </w:div>
        <w:div w:id="2103908643">
          <w:marLeft w:val="0"/>
          <w:marRight w:val="0"/>
          <w:marTop w:val="240"/>
          <w:marBottom w:val="0"/>
          <w:divBdr>
            <w:top w:val="none" w:sz="0" w:space="0" w:color="auto"/>
            <w:left w:val="none" w:sz="0" w:space="0" w:color="auto"/>
            <w:bottom w:val="none" w:sz="0" w:space="0" w:color="auto"/>
            <w:right w:val="none" w:sz="0" w:space="0" w:color="auto"/>
          </w:divBdr>
        </w:div>
        <w:div w:id="1802259067">
          <w:marLeft w:val="0"/>
          <w:marRight w:val="0"/>
          <w:marTop w:val="240"/>
          <w:marBottom w:val="0"/>
          <w:divBdr>
            <w:top w:val="none" w:sz="0" w:space="0" w:color="auto"/>
            <w:left w:val="none" w:sz="0" w:space="0" w:color="auto"/>
            <w:bottom w:val="none" w:sz="0" w:space="0" w:color="auto"/>
            <w:right w:val="none" w:sz="0" w:space="0" w:color="auto"/>
          </w:divBdr>
        </w:div>
        <w:div w:id="27686120">
          <w:marLeft w:val="0"/>
          <w:marRight w:val="0"/>
          <w:marTop w:val="240"/>
          <w:marBottom w:val="0"/>
          <w:divBdr>
            <w:top w:val="none" w:sz="0" w:space="0" w:color="auto"/>
            <w:left w:val="none" w:sz="0" w:space="0" w:color="auto"/>
            <w:bottom w:val="none" w:sz="0" w:space="0" w:color="auto"/>
            <w:right w:val="none" w:sz="0" w:space="0" w:color="auto"/>
          </w:divBdr>
        </w:div>
        <w:div w:id="52432599">
          <w:marLeft w:val="0"/>
          <w:marRight w:val="0"/>
          <w:marTop w:val="240"/>
          <w:marBottom w:val="0"/>
          <w:divBdr>
            <w:top w:val="none" w:sz="0" w:space="0" w:color="auto"/>
            <w:left w:val="none" w:sz="0" w:space="0" w:color="auto"/>
            <w:bottom w:val="none" w:sz="0" w:space="0" w:color="auto"/>
            <w:right w:val="none" w:sz="0" w:space="0" w:color="auto"/>
          </w:divBdr>
        </w:div>
        <w:div w:id="1515680680">
          <w:marLeft w:val="0"/>
          <w:marRight w:val="0"/>
          <w:marTop w:val="240"/>
          <w:marBottom w:val="0"/>
          <w:divBdr>
            <w:top w:val="none" w:sz="0" w:space="0" w:color="auto"/>
            <w:left w:val="none" w:sz="0" w:space="0" w:color="auto"/>
            <w:bottom w:val="none" w:sz="0" w:space="0" w:color="auto"/>
            <w:right w:val="none" w:sz="0" w:space="0" w:color="auto"/>
          </w:divBdr>
        </w:div>
        <w:div w:id="396704772">
          <w:marLeft w:val="0"/>
          <w:marRight w:val="0"/>
          <w:marTop w:val="240"/>
          <w:marBottom w:val="0"/>
          <w:divBdr>
            <w:top w:val="none" w:sz="0" w:space="0" w:color="auto"/>
            <w:left w:val="none" w:sz="0" w:space="0" w:color="auto"/>
            <w:bottom w:val="none" w:sz="0" w:space="0" w:color="auto"/>
            <w:right w:val="none" w:sz="0" w:space="0" w:color="auto"/>
          </w:divBdr>
        </w:div>
        <w:div w:id="1956710191">
          <w:marLeft w:val="0"/>
          <w:marRight w:val="0"/>
          <w:marTop w:val="240"/>
          <w:marBottom w:val="0"/>
          <w:divBdr>
            <w:top w:val="none" w:sz="0" w:space="0" w:color="auto"/>
            <w:left w:val="none" w:sz="0" w:space="0" w:color="auto"/>
            <w:bottom w:val="none" w:sz="0" w:space="0" w:color="auto"/>
            <w:right w:val="none" w:sz="0" w:space="0" w:color="auto"/>
          </w:divBdr>
        </w:div>
        <w:div w:id="811289522">
          <w:marLeft w:val="0"/>
          <w:marRight w:val="0"/>
          <w:marTop w:val="240"/>
          <w:marBottom w:val="0"/>
          <w:divBdr>
            <w:top w:val="none" w:sz="0" w:space="0" w:color="auto"/>
            <w:left w:val="none" w:sz="0" w:space="0" w:color="auto"/>
            <w:bottom w:val="none" w:sz="0" w:space="0" w:color="auto"/>
            <w:right w:val="none" w:sz="0" w:space="0" w:color="auto"/>
          </w:divBdr>
        </w:div>
        <w:div w:id="146670607">
          <w:marLeft w:val="0"/>
          <w:marRight w:val="0"/>
          <w:marTop w:val="240"/>
          <w:marBottom w:val="0"/>
          <w:divBdr>
            <w:top w:val="none" w:sz="0" w:space="0" w:color="auto"/>
            <w:left w:val="none" w:sz="0" w:space="0" w:color="auto"/>
            <w:bottom w:val="none" w:sz="0" w:space="0" w:color="auto"/>
            <w:right w:val="none" w:sz="0" w:space="0" w:color="auto"/>
          </w:divBdr>
        </w:div>
        <w:div w:id="1292589921">
          <w:marLeft w:val="0"/>
          <w:marRight w:val="0"/>
          <w:marTop w:val="240"/>
          <w:marBottom w:val="0"/>
          <w:divBdr>
            <w:top w:val="none" w:sz="0" w:space="0" w:color="auto"/>
            <w:left w:val="none" w:sz="0" w:space="0" w:color="auto"/>
            <w:bottom w:val="none" w:sz="0" w:space="0" w:color="auto"/>
            <w:right w:val="none" w:sz="0" w:space="0" w:color="auto"/>
          </w:divBdr>
        </w:div>
        <w:div w:id="963080482">
          <w:marLeft w:val="0"/>
          <w:marRight w:val="0"/>
          <w:marTop w:val="240"/>
          <w:marBottom w:val="0"/>
          <w:divBdr>
            <w:top w:val="none" w:sz="0" w:space="0" w:color="auto"/>
            <w:left w:val="none" w:sz="0" w:space="0" w:color="auto"/>
            <w:bottom w:val="none" w:sz="0" w:space="0" w:color="auto"/>
            <w:right w:val="none" w:sz="0" w:space="0" w:color="auto"/>
          </w:divBdr>
        </w:div>
        <w:div w:id="1206478731">
          <w:marLeft w:val="0"/>
          <w:marRight w:val="0"/>
          <w:marTop w:val="240"/>
          <w:marBottom w:val="0"/>
          <w:divBdr>
            <w:top w:val="none" w:sz="0" w:space="0" w:color="auto"/>
            <w:left w:val="none" w:sz="0" w:space="0" w:color="auto"/>
            <w:bottom w:val="none" w:sz="0" w:space="0" w:color="auto"/>
            <w:right w:val="none" w:sz="0" w:space="0" w:color="auto"/>
          </w:divBdr>
        </w:div>
        <w:div w:id="1501197408">
          <w:marLeft w:val="0"/>
          <w:marRight w:val="0"/>
          <w:marTop w:val="240"/>
          <w:marBottom w:val="0"/>
          <w:divBdr>
            <w:top w:val="none" w:sz="0" w:space="0" w:color="auto"/>
            <w:left w:val="none" w:sz="0" w:space="0" w:color="auto"/>
            <w:bottom w:val="none" w:sz="0" w:space="0" w:color="auto"/>
            <w:right w:val="none" w:sz="0" w:space="0" w:color="auto"/>
          </w:divBdr>
        </w:div>
        <w:div w:id="1026642043">
          <w:marLeft w:val="0"/>
          <w:marRight w:val="0"/>
          <w:marTop w:val="240"/>
          <w:marBottom w:val="0"/>
          <w:divBdr>
            <w:top w:val="none" w:sz="0" w:space="0" w:color="auto"/>
            <w:left w:val="none" w:sz="0" w:space="0" w:color="auto"/>
            <w:bottom w:val="none" w:sz="0" w:space="0" w:color="auto"/>
            <w:right w:val="none" w:sz="0" w:space="0" w:color="auto"/>
          </w:divBdr>
        </w:div>
        <w:div w:id="704139860">
          <w:marLeft w:val="0"/>
          <w:marRight w:val="0"/>
          <w:marTop w:val="240"/>
          <w:marBottom w:val="0"/>
          <w:divBdr>
            <w:top w:val="none" w:sz="0" w:space="0" w:color="auto"/>
            <w:left w:val="none" w:sz="0" w:space="0" w:color="auto"/>
            <w:bottom w:val="none" w:sz="0" w:space="0" w:color="auto"/>
            <w:right w:val="none" w:sz="0" w:space="0" w:color="auto"/>
          </w:divBdr>
        </w:div>
        <w:div w:id="1875801662">
          <w:marLeft w:val="0"/>
          <w:marRight w:val="0"/>
          <w:marTop w:val="240"/>
          <w:marBottom w:val="0"/>
          <w:divBdr>
            <w:top w:val="none" w:sz="0" w:space="0" w:color="auto"/>
            <w:left w:val="none" w:sz="0" w:space="0" w:color="auto"/>
            <w:bottom w:val="none" w:sz="0" w:space="0" w:color="auto"/>
            <w:right w:val="none" w:sz="0" w:space="0" w:color="auto"/>
          </w:divBdr>
        </w:div>
        <w:div w:id="1519199883">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AEC89-7C93-470F-A31E-B1E369EDB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2478</Words>
  <Characters>15117</Characters>
  <Application>Microsoft Office Word</Application>
  <DocSecurity>0</DocSecurity>
  <Lines>125</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Mark Jacobsen</dc:creator>
  <cp:keywords/>
  <dc:description/>
  <cp:lastModifiedBy>Simon Mark Jacobsen</cp:lastModifiedBy>
  <cp:revision>2</cp:revision>
  <cp:lastPrinted>2025-08-19T11:01:00Z</cp:lastPrinted>
  <dcterms:created xsi:type="dcterms:W3CDTF">2025-08-19T11:14:00Z</dcterms:created>
  <dcterms:modified xsi:type="dcterms:W3CDTF">2025-08-19T11:14:00Z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45841</vt:lpwstr>
  </property>
  <property fmtid="{D5CDD505-2E9C-101B-9397-08002B2CF9AE}" pid="3" name="SD_IntegrationInfoAdded">
    <vt:bool>true</vt:bool>
  </property>
  <property fmtid="{D5CDD505-2E9C-101B-9397-08002B2CF9AE}" pid="4" name="ContentRemapped">
    <vt:lpwstr>true</vt:lpwstr>
  </property>
</Properties>
</file>